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757C" w:rsidRPr="00C4757C" w:rsidRDefault="00C4757C" w:rsidP="00C4757C">
      <w:pPr>
        <w:pStyle w:val="a3"/>
        <w:contextualSpacing/>
        <w:jc w:val="right"/>
        <w:rPr>
          <w:color w:val="000000"/>
          <w:sz w:val="22"/>
          <w:szCs w:val="22"/>
        </w:rPr>
      </w:pPr>
      <w:r w:rsidRPr="00C4757C">
        <w:rPr>
          <w:color w:val="000000"/>
          <w:sz w:val="22"/>
          <w:szCs w:val="22"/>
        </w:rPr>
        <w:t xml:space="preserve">Приложение № </w:t>
      </w:r>
      <w:r w:rsidR="00154EA4">
        <w:rPr>
          <w:color w:val="000000"/>
          <w:sz w:val="22"/>
          <w:szCs w:val="22"/>
        </w:rPr>
        <w:t>5.1</w:t>
      </w:r>
      <w:r w:rsidRPr="00C4757C">
        <w:rPr>
          <w:color w:val="000000"/>
          <w:sz w:val="22"/>
          <w:szCs w:val="22"/>
        </w:rPr>
        <w:t xml:space="preserve"> к договору </w:t>
      </w:r>
      <w:r w:rsidR="00154EA4">
        <w:rPr>
          <w:color w:val="000000"/>
          <w:sz w:val="22"/>
          <w:szCs w:val="22"/>
        </w:rPr>
        <w:t>№</w:t>
      </w:r>
      <w:r w:rsidRPr="00C4757C">
        <w:rPr>
          <w:color w:val="000000"/>
          <w:sz w:val="22"/>
          <w:szCs w:val="22"/>
        </w:rPr>
        <w:t>__</w:t>
      </w:r>
      <w:r w:rsidR="00154EA4">
        <w:rPr>
          <w:color w:val="000000"/>
          <w:sz w:val="22"/>
          <w:szCs w:val="22"/>
        </w:rPr>
        <w:t>____________</w:t>
      </w:r>
      <w:r w:rsidRPr="00C4757C">
        <w:rPr>
          <w:color w:val="000000"/>
          <w:sz w:val="22"/>
          <w:szCs w:val="22"/>
        </w:rPr>
        <w:t>___ от _</w:t>
      </w:r>
      <w:r w:rsidR="00154EA4">
        <w:rPr>
          <w:color w:val="000000"/>
          <w:sz w:val="22"/>
          <w:szCs w:val="22"/>
        </w:rPr>
        <w:t>______</w:t>
      </w:r>
      <w:r w:rsidRPr="00C4757C">
        <w:rPr>
          <w:color w:val="000000"/>
          <w:sz w:val="22"/>
          <w:szCs w:val="22"/>
        </w:rPr>
        <w:t xml:space="preserve">___  </w:t>
      </w:r>
    </w:p>
    <w:p w:rsidR="00C4757C" w:rsidRDefault="00C4757C" w:rsidP="00C4757C">
      <w:pPr>
        <w:pStyle w:val="a3"/>
        <w:rPr>
          <w:color w:val="000000"/>
          <w:sz w:val="27"/>
          <w:szCs w:val="27"/>
        </w:rPr>
      </w:pPr>
    </w:p>
    <w:p w:rsidR="00C4757C" w:rsidRPr="00C4757C" w:rsidRDefault="00C4757C" w:rsidP="00C4757C">
      <w:pPr>
        <w:pStyle w:val="a3"/>
        <w:jc w:val="center"/>
        <w:rPr>
          <w:b/>
          <w:color w:val="000000"/>
          <w:sz w:val="27"/>
          <w:szCs w:val="27"/>
        </w:rPr>
      </w:pPr>
      <w:r w:rsidRPr="00C4757C">
        <w:rPr>
          <w:b/>
          <w:color w:val="000000"/>
          <w:sz w:val="27"/>
          <w:szCs w:val="27"/>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p>
    <w:p w:rsidR="00C4757C" w:rsidRPr="00C4757C" w:rsidRDefault="00C4757C" w:rsidP="00C4757C">
      <w:pPr>
        <w:pStyle w:val="a3"/>
        <w:contextualSpacing/>
        <w:rPr>
          <w:color w:val="000000"/>
        </w:rPr>
      </w:pPr>
      <w:r w:rsidRPr="00C4757C">
        <w:rPr>
          <w:color w:val="000000"/>
        </w:rPr>
        <w:t>1. Общие положения</w:t>
      </w:r>
    </w:p>
    <w:p w:rsidR="00C4757C" w:rsidRPr="00C4757C" w:rsidRDefault="00C4757C" w:rsidP="00C4757C">
      <w:pPr>
        <w:pStyle w:val="a3"/>
        <w:contextualSpacing/>
        <w:rPr>
          <w:color w:val="000000"/>
        </w:rPr>
      </w:pPr>
      <w:r w:rsidRPr="00C4757C">
        <w:rPr>
          <w:color w:val="000000"/>
        </w:rPr>
        <w:t>1.1. Настоящая Методика устанавливает единый порядок определения коэффициента частоты травм с утратой трудоспособности (LTIFR) всеми организациями Группы с разделением на Сотрудников и Подрядчиков.</w:t>
      </w:r>
    </w:p>
    <w:p w:rsidR="00C4757C" w:rsidRPr="00C4757C" w:rsidRDefault="00C4757C" w:rsidP="00C4757C">
      <w:pPr>
        <w:pStyle w:val="a3"/>
        <w:contextualSpacing/>
        <w:rPr>
          <w:color w:val="000000"/>
        </w:rPr>
      </w:pPr>
      <w:r w:rsidRPr="00C4757C">
        <w:rPr>
          <w:color w:val="000000"/>
        </w:rPr>
        <w:t>2. Термины и определения</w:t>
      </w:r>
    </w:p>
    <w:p w:rsidR="00C4757C" w:rsidRDefault="00C4757C" w:rsidP="00C4757C">
      <w:pPr>
        <w:pStyle w:val="a3"/>
        <w:contextualSpacing/>
        <w:rPr>
          <w:color w:val="000000"/>
        </w:rPr>
      </w:pPr>
      <w:r w:rsidRPr="00C4757C">
        <w:rPr>
          <w:color w:val="000000"/>
        </w:rPr>
        <w:t>2.1. Ниже приводятся термины/сокращения и определения, используемые для целей исполнения положений данной Методики:</w:t>
      </w:r>
    </w:p>
    <w:tbl>
      <w:tblPr>
        <w:tblStyle w:val="a4"/>
        <w:tblW w:w="0" w:type="auto"/>
        <w:tblLook w:val="04A0" w:firstRow="1" w:lastRow="0" w:firstColumn="1" w:lastColumn="0" w:noHBand="0" w:noVBand="1"/>
      </w:tblPr>
      <w:tblGrid>
        <w:gridCol w:w="988"/>
        <w:gridCol w:w="2835"/>
        <w:gridCol w:w="5522"/>
      </w:tblGrid>
      <w:tr w:rsidR="007517A4" w:rsidTr="007517A4">
        <w:tc>
          <w:tcPr>
            <w:tcW w:w="988" w:type="dxa"/>
          </w:tcPr>
          <w:p w:rsidR="007517A4" w:rsidRDefault="007517A4" w:rsidP="00C4757C">
            <w:pPr>
              <w:pStyle w:val="a3"/>
              <w:contextualSpacing/>
              <w:rPr>
                <w:color w:val="000000"/>
              </w:rPr>
            </w:pPr>
            <w:r w:rsidRPr="00C4757C">
              <w:rPr>
                <w:color w:val="000000"/>
              </w:rPr>
              <w:t>№ п/п</w:t>
            </w:r>
          </w:p>
        </w:tc>
        <w:tc>
          <w:tcPr>
            <w:tcW w:w="2835" w:type="dxa"/>
          </w:tcPr>
          <w:p w:rsidR="007517A4" w:rsidRPr="00C4757C" w:rsidRDefault="007517A4" w:rsidP="007517A4">
            <w:pPr>
              <w:pStyle w:val="a3"/>
              <w:contextualSpacing/>
              <w:rPr>
                <w:color w:val="000000"/>
              </w:rPr>
            </w:pPr>
            <w:r w:rsidRPr="00C4757C">
              <w:rPr>
                <w:color w:val="000000"/>
              </w:rPr>
              <w:t xml:space="preserve">Термин/сокращение </w:t>
            </w:r>
          </w:p>
          <w:p w:rsidR="007517A4" w:rsidRDefault="007517A4" w:rsidP="00C4757C">
            <w:pPr>
              <w:pStyle w:val="a3"/>
              <w:contextualSpacing/>
              <w:rPr>
                <w:color w:val="000000"/>
              </w:rPr>
            </w:pPr>
          </w:p>
        </w:tc>
        <w:tc>
          <w:tcPr>
            <w:tcW w:w="5522" w:type="dxa"/>
          </w:tcPr>
          <w:p w:rsidR="007517A4" w:rsidRDefault="007517A4" w:rsidP="00C4757C">
            <w:pPr>
              <w:pStyle w:val="a3"/>
              <w:contextualSpacing/>
              <w:rPr>
                <w:color w:val="000000"/>
              </w:rPr>
            </w:pPr>
            <w:r w:rsidRPr="00C4757C">
              <w:rPr>
                <w:color w:val="000000"/>
              </w:rPr>
              <w:t>Определение</w:t>
            </w:r>
          </w:p>
        </w:tc>
      </w:tr>
      <w:tr w:rsidR="007517A4" w:rsidTr="007517A4">
        <w:tc>
          <w:tcPr>
            <w:tcW w:w="988" w:type="dxa"/>
          </w:tcPr>
          <w:p w:rsidR="007517A4" w:rsidRPr="00C4757C" w:rsidRDefault="007517A4" w:rsidP="007517A4">
            <w:pPr>
              <w:pStyle w:val="a3"/>
              <w:contextualSpacing/>
              <w:rPr>
                <w:color w:val="000000"/>
              </w:rPr>
            </w:pPr>
            <w:r w:rsidRPr="00C4757C">
              <w:rPr>
                <w:color w:val="000000"/>
              </w:rPr>
              <w:t xml:space="preserve">1. </w:t>
            </w:r>
          </w:p>
          <w:p w:rsidR="007517A4" w:rsidRDefault="007517A4" w:rsidP="00C4757C">
            <w:pPr>
              <w:pStyle w:val="a3"/>
              <w:contextualSpacing/>
              <w:rPr>
                <w:color w:val="000000"/>
              </w:rPr>
            </w:pPr>
          </w:p>
        </w:tc>
        <w:tc>
          <w:tcPr>
            <w:tcW w:w="2835" w:type="dxa"/>
          </w:tcPr>
          <w:p w:rsidR="007517A4" w:rsidRDefault="007517A4" w:rsidP="00C4757C">
            <w:pPr>
              <w:pStyle w:val="a3"/>
              <w:contextualSpacing/>
              <w:rPr>
                <w:color w:val="000000"/>
              </w:rPr>
            </w:pPr>
            <w:r w:rsidRPr="00C4757C">
              <w:rPr>
                <w:color w:val="000000"/>
              </w:rPr>
              <w:t>Группа</w:t>
            </w:r>
          </w:p>
        </w:tc>
        <w:tc>
          <w:tcPr>
            <w:tcW w:w="5522" w:type="dxa"/>
          </w:tcPr>
          <w:p w:rsidR="007517A4" w:rsidRDefault="007517A4" w:rsidP="00C4757C">
            <w:pPr>
              <w:pStyle w:val="a3"/>
              <w:contextualSpacing/>
              <w:rPr>
                <w:color w:val="000000"/>
              </w:rPr>
            </w:pPr>
            <w:r w:rsidRPr="00C4757C">
              <w:rPr>
                <w:color w:val="000000"/>
              </w:rPr>
              <w:t>Совокупность юридических лиц, связанных отношениями экономической и корпоративной зависимости с МК ПАО «ЭН+ ГРУП», за исключением нерезидентов и юридических лиц, учитываемых в периметре ОК «РУСАЛ» для целей подготовки отчетности по охране труда</w:t>
            </w:r>
          </w:p>
        </w:tc>
      </w:tr>
      <w:tr w:rsidR="007517A4" w:rsidTr="007517A4">
        <w:tc>
          <w:tcPr>
            <w:tcW w:w="988" w:type="dxa"/>
          </w:tcPr>
          <w:p w:rsidR="007517A4" w:rsidRDefault="007517A4" w:rsidP="00C4757C">
            <w:pPr>
              <w:pStyle w:val="a3"/>
              <w:contextualSpacing/>
              <w:rPr>
                <w:color w:val="000000"/>
              </w:rPr>
            </w:pPr>
            <w:r w:rsidRPr="00C4757C">
              <w:rPr>
                <w:color w:val="000000"/>
              </w:rPr>
              <w:t>2.</w:t>
            </w:r>
          </w:p>
        </w:tc>
        <w:tc>
          <w:tcPr>
            <w:tcW w:w="2835" w:type="dxa"/>
          </w:tcPr>
          <w:p w:rsidR="007517A4" w:rsidRDefault="007517A4" w:rsidP="00C4757C">
            <w:pPr>
              <w:pStyle w:val="a3"/>
              <w:contextualSpacing/>
              <w:rPr>
                <w:color w:val="000000"/>
              </w:rPr>
            </w:pPr>
            <w:r w:rsidRPr="00C4757C">
              <w:rPr>
                <w:color w:val="000000"/>
              </w:rPr>
              <w:t>Менеджмент Группы</w:t>
            </w:r>
          </w:p>
        </w:tc>
        <w:tc>
          <w:tcPr>
            <w:tcW w:w="5522" w:type="dxa"/>
          </w:tcPr>
          <w:p w:rsidR="007517A4" w:rsidRPr="007517A4" w:rsidRDefault="007517A4" w:rsidP="00C4757C">
            <w:pPr>
              <w:pStyle w:val="a3"/>
              <w:contextualSpacing/>
              <w:rPr>
                <w:color w:val="000000"/>
                <w:lang w:val="en-US"/>
              </w:rPr>
            </w:pPr>
            <w:r w:rsidRPr="00C4757C">
              <w:rPr>
                <w:color w:val="000000"/>
              </w:rPr>
              <w:t>Работники,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«ЭН+ ГРУП» (генеральный директор АО «</w:t>
            </w:r>
            <w:proofErr w:type="spellStart"/>
            <w:r w:rsidRPr="00C4757C">
              <w:rPr>
                <w:color w:val="000000"/>
              </w:rPr>
              <w:t>ЕвроСибЭнерго</w:t>
            </w:r>
            <w:proofErr w:type="spellEnd"/>
            <w:r w:rsidRPr="00C4757C">
              <w:rPr>
                <w:color w:val="000000"/>
              </w:rPr>
              <w:t>», директор по устойчивому развитию МКООО «Эн+ Холдинг» и другие</w:t>
            </w:r>
            <w:r>
              <w:rPr>
                <w:color w:val="000000"/>
                <w:lang w:val="en-US"/>
              </w:rPr>
              <w:t>)</w:t>
            </w:r>
          </w:p>
        </w:tc>
      </w:tr>
      <w:tr w:rsidR="007517A4" w:rsidTr="007517A4">
        <w:tc>
          <w:tcPr>
            <w:tcW w:w="988" w:type="dxa"/>
          </w:tcPr>
          <w:p w:rsidR="007517A4" w:rsidRDefault="002F1C41" w:rsidP="00C4757C">
            <w:pPr>
              <w:pStyle w:val="a3"/>
              <w:contextualSpacing/>
              <w:rPr>
                <w:color w:val="000000"/>
              </w:rPr>
            </w:pPr>
            <w:r w:rsidRPr="00C4757C">
              <w:rPr>
                <w:color w:val="000000"/>
              </w:rPr>
              <w:t>3.</w:t>
            </w:r>
          </w:p>
        </w:tc>
        <w:tc>
          <w:tcPr>
            <w:tcW w:w="2835" w:type="dxa"/>
          </w:tcPr>
          <w:p w:rsidR="007517A4" w:rsidRDefault="002F1C41" w:rsidP="00C4757C">
            <w:pPr>
              <w:pStyle w:val="a3"/>
              <w:contextualSpacing/>
              <w:rPr>
                <w:color w:val="000000"/>
              </w:rPr>
            </w:pPr>
            <w:r w:rsidRPr="00C4757C">
              <w:rPr>
                <w:color w:val="000000"/>
              </w:rPr>
              <w:t>Дирекция по охране труда (ДОТ)</w:t>
            </w:r>
          </w:p>
        </w:tc>
        <w:tc>
          <w:tcPr>
            <w:tcW w:w="5522" w:type="dxa"/>
          </w:tcPr>
          <w:p w:rsidR="002F1C41" w:rsidRPr="00C4757C" w:rsidRDefault="002F1C41" w:rsidP="002F1C41">
            <w:pPr>
              <w:pStyle w:val="a3"/>
              <w:contextualSpacing/>
              <w:rPr>
                <w:color w:val="000000"/>
              </w:rPr>
            </w:pPr>
            <w:r w:rsidRPr="00C4757C">
              <w:rPr>
                <w:color w:val="000000"/>
              </w:rPr>
              <w:t>Структурное подразделение, осуществляющее в числе прочих функции методического руководства и контроля в части определения LTIFR Группы при исполнении положений настоящей Методики</w:t>
            </w:r>
          </w:p>
          <w:p w:rsidR="007517A4" w:rsidRDefault="007517A4" w:rsidP="00C4757C">
            <w:pPr>
              <w:pStyle w:val="a3"/>
              <w:contextualSpacing/>
              <w:rPr>
                <w:color w:val="000000"/>
              </w:rPr>
            </w:pPr>
          </w:p>
        </w:tc>
      </w:tr>
      <w:tr w:rsidR="007517A4" w:rsidTr="007517A4">
        <w:tc>
          <w:tcPr>
            <w:tcW w:w="988" w:type="dxa"/>
          </w:tcPr>
          <w:p w:rsidR="007517A4" w:rsidRDefault="002F1C41" w:rsidP="00C4757C">
            <w:pPr>
              <w:pStyle w:val="a3"/>
              <w:contextualSpacing/>
              <w:rPr>
                <w:color w:val="000000"/>
              </w:rPr>
            </w:pPr>
            <w:r w:rsidRPr="00C4757C">
              <w:rPr>
                <w:color w:val="000000"/>
              </w:rPr>
              <w:t>4.</w:t>
            </w:r>
          </w:p>
        </w:tc>
        <w:tc>
          <w:tcPr>
            <w:tcW w:w="2835" w:type="dxa"/>
          </w:tcPr>
          <w:p w:rsidR="007517A4" w:rsidRDefault="002F1C41" w:rsidP="00C4757C">
            <w:pPr>
              <w:pStyle w:val="a3"/>
              <w:contextualSpacing/>
              <w:rPr>
                <w:color w:val="000000"/>
              </w:rPr>
            </w:pPr>
            <w:r w:rsidRPr="00C4757C">
              <w:rPr>
                <w:color w:val="000000"/>
              </w:rPr>
              <w:t xml:space="preserve">Департамент по правовым вопросам ООО «УСЦ </w:t>
            </w:r>
            <w:proofErr w:type="spellStart"/>
            <w:r w:rsidRPr="00C4757C">
              <w:rPr>
                <w:color w:val="000000"/>
              </w:rPr>
              <w:t>ЕвроСибЭнерго</w:t>
            </w:r>
            <w:proofErr w:type="spellEnd"/>
            <w:r w:rsidRPr="00C4757C">
              <w:rPr>
                <w:color w:val="000000"/>
              </w:rPr>
              <w:t>»</w:t>
            </w:r>
          </w:p>
        </w:tc>
        <w:tc>
          <w:tcPr>
            <w:tcW w:w="5522" w:type="dxa"/>
          </w:tcPr>
          <w:p w:rsidR="002F1C41" w:rsidRPr="00C4757C" w:rsidRDefault="002F1C41" w:rsidP="002F1C41">
            <w:pPr>
              <w:pStyle w:val="a3"/>
              <w:contextualSpacing/>
              <w:rPr>
                <w:color w:val="000000"/>
              </w:rPr>
            </w:pPr>
            <w:r w:rsidRPr="00C4757C">
              <w:rPr>
                <w:color w:val="000000"/>
              </w:rPr>
              <w:t>Структурное подразделение, осуществляющее в числе прочих функции по учету актуальной структуры Группы при исполнении положений настоящей Методики</w:t>
            </w:r>
          </w:p>
          <w:p w:rsidR="007517A4" w:rsidRDefault="007517A4" w:rsidP="00C4757C">
            <w:pPr>
              <w:pStyle w:val="a3"/>
              <w:contextualSpacing/>
              <w:rPr>
                <w:color w:val="000000"/>
              </w:rPr>
            </w:pPr>
          </w:p>
        </w:tc>
      </w:tr>
      <w:tr w:rsidR="007517A4" w:rsidTr="007517A4">
        <w:tc>
          <w:tcPr>
            <w:tcW w:w="988" w:type="dxa"/>
          </w:tcPr>
          <w:p w:rsidR="007517A4" w:rsidRDefault="002F1C41" w:rsidP="00C4757C">
            <w:pPr>
              <w:pStyle w:val="a3"/>
              <w:contextualSpacing/>
              <w:rPr>
                <w:color w:val="000000"/>
              </w:rPr>
            </w:pPr>
            <w:r w:rsidRPr="00C4757C">
              <w:rPr>
                <w:color w:val="000000"/>
              </w:rPr>
              <w:t>5.</w:t>
            </w:r>
          </w:p>
        </w:tc>
        <w:tc>
          <w:tcPr>
            <w:tcW w:w="2835" w:type="dxa"/>
          </w:tcPr>
          <w:p w:rsidR="007517A4" w:rsidRDefault="002F1C41" w:rsidP="00C4757C">
            <w:pPr>
              <w:pStyle w:val="a3"/>
              <w:contextualSpacing/>
              <w:rPr>
                <w:color w:val="000000"/>
              </w:rPr>
            </w:pPr>
            <w:r w:rsidRPr="00C4757C">
              <w:rPr>
                <w:color w:val="000000"/>
              </w:rPr>
              <w:t>Финансовый департамент АО «</w:t>
            </w:r>
            <w:proofErr w:type="spellStart"/>
            <w:r w:rsidRPr="00C4757C">
              <w:rPr>
                <w:color w:val="000000"/>
              </w:rPr>
              <w:t>ЕвроСибЭнерго</w:t>
            </w:r>
            <w:proofErr w:type="spellEnd"/>
            <w:r w:rsidRPr="00C4757C">
              <w:rPr>
                <w:color w:val="000000"/>
              </w:rPr>
              <w:t>»</w:t>
            </w:r>
          </w:p>
        </w:tc>
        <w:tc>
          <w:tcPr>
            <w:tcW w:w="5522" w:type="dxa"/>
          </w:tcPr>
          <w:p w:rsidR="002F1C41" w:rsidRPr="00C4757C" w:rsidRDefault="002F1C41" w:rsidP="002F1C41">
            <w:pPr>
              <w:pStyle w:val="a3"/>
              <w:contextualSpacing/>
              <w:rPr>
                <w:color w:val="000000"/>
              </w:rPr>
            </w:pPr>
            <w:r w:rsidRPr="00C4757C">
              <w:rPr>
                <w:color w:val="000000"/>
              </w:rPr>
              <w:t>Структурное подразделение, осуществляющее в числе прочих функции по управлению бизнес-планированием Бизнесов/Организаций</w:t>
            </w:r>
          </w:p>
          <w:p w:rsidR="007517A4" w:rsidRDefault="007517A4" w:rsidP="00C4757C">
            <w:pPr>
              <w:pStyle w:val="a3"/>
              <w:contextualSpacing/>
              <w:rPr>
                <w:color w:val="000000"/>
              </w:rPr>
            </w:pPr>
          </w:p>
        </w:tc>
      </w:tr>
      <w:tr w:rsidR="007517A4" w:rsidTr="007517A4">
        <w:tc>
          <w:tcPr>
            <w:tcW w:w="988" w:type="dxa"/>
          </w:tcPr>
          <w:p w:rsidR="007517A4" w:rsidRDefault="002F1C41" w:rsidP="00C4757C">
            <w:pPr>
              <w:pStyle w:val="a3"/>
              <w:contextualSpacing/>
              <w:rPr>
                <w:color w:val="000000"/>
              </w:rPr>
            </w:pPr>
            <w:r w:rsidRPr="00C4757C">
              <w:rPr>
                <w:color w:val="000000"/>
              </w:rPr>
              <w:t>6.</w:t>
            </w:r>
          </w:p>
        </w:tc>
        <w:tc>
          <w:tcPr>
            <w:tcW w:w="2835" w:type="dxa"/>
          </w:tcPr>
          <w:p w:rsidR="007517A4" w:rsidRDefault="002F1C41" w:rsidP="00C4757C">
            <w:pPr>
              <w:pStyle w:val="a3"/>
              <w:contextualSpacing/>
              <w:rPr>
                <w:color w:val="000000"/>
              </w:rPr>
            </w:pPr>
            <w:r w:rsidRPr="00C4757C">
              <w:rPr>
                <w:color w:val="000000"/>
              </w:rPr>
              <w:t>Ответственный работник</w:t>
            </w:r>
          </w:p>
        </w:tc>
        <w:tc>
          <w:tcPr>
            <w:tcW w:w="5522" w:type="dxa"/>
          </w:tcPr>
          <w:p w:rsidR="002F1C41" w:rsidRPr="00C4757C" w:rsidRDefault="002F1C41" w:rsidP="002F1C41">
            <w:pPr>
              <w:pStyle w:val="a3"/>
              <w:contextualSpacing/>
              <w:rPr>
                <w:color w:val="000000"/>
              </w:rPr>
            </w:pPr>
            <w:r w:rsidRPr="00C4757C">
              <w:rPr>
                <w:color w:val="000000"/>
              </w:rPr>
              <w:t>Лицо, ответственное за подготовку информации по Бизнесу/Организации в соответствии с Регламентом. Внимание! В случае, если ответственное лицо не закреплено Регламентом (организация не</w:t>
            </w:r>
          </w:p>
          <w:p w:rsidR="002F1C41" w:rsidRPr="00C4757C" w:rsidRDefault="002F1C41" w:rsidP="002F1C41">
            <w:pPr>
              <w:pStyle w:val="a3"/>
              <w:contextualSpacing/>
              <w:rPr>
                <w:color w:val="000000"/>
              </w:rPr>
            </w:pPr>
            <w:r w:rsidRPr="00C4757C">
              <w:rPr>
                <w:color w:val="000000"/>
              </w:rPr>
              <w:t xml:space="preserve">предоставляет единую отчетность по охране труда в установленном порядке), ответственным работником за предоставление всей необходимой информации в ДОТ для целей исполнения </w:t>
            </w:r>
            <w:r w:rsidRPr="00C4757C">
              <w:rPr>
                <w:color w:val="000000"/>
              </w:rPr>
              <w:lastRenderedPageBreak/>
              <w:t>положений настоящей Методики является руководитель Бизнеса/Организации.</w:t>
            </w:r>
          </w:p>
          <w:p w:rsidR="007517A4" w:rsidRDefault="007517A4" w:rsidP="00C4757C">
            <w:pPr>
              <w:pStyle w:val="a3"/>
              <w:contextualSpacing/>
              <w:rPr>
                <w:color w:val="000000"/>
              </w:rPr>
            </w:pPr>
          </w:p>
        </w:tc>
      </w:tr>
      <w:tr w:rsidR="007517A4" w:rsidTr="007517A4">
        <w:tc>
          <w:tcPr>
            <w:tcW w:w="988" w:type="dxa"/>
          </w:tcPr>
          <w:p w:rsidR="007517A4" w:rsidRDefault="002F1C41" w:rsidP="00C4757C">
            <w:pPr>
              <w:pStyle w:val="a3"/>
              <w:contextualSpacing/>
              <w:rPr>
                <w:color w:val="000000"/>
              </w:rPr>
            </w:pPr>
            <w:r w:rsidRPr="00C4757C">
              <w:rPr>
                <w:color w:val="000000"/>
              </w:rPr>
              <w:lastRenderedPageBreak/>
              <w:t>7.</w:t>
            </w:r>
          </w:p>
        </w:tc>
        <w:tc>
          <w:tcPr>
            <w:tcW w:w="2835" w:type="dxa"/>
          </w:tcPr>
          <w:p w:rsidR="007517A4" w:rsidRDefault="002F1C41" w:rsidP="00C4757C">
            <w:pPr>
              <w:pStyle w:val="a3"/>
              <w:contextualSpacing/>
              <w:rPr>
                <w:color w:val="000000"/>
              </w:rPr>
            </w:pPr>
            <w:r w:rsidRPr="00C4757C">
              <w:rPr>
                <w:color w:val="000000"/>
              </w:rPr>
              <w:t>Бизнес</w:t>
            </w:r>
          </w:p>
        </w:tc>
        <w:tc>
          <w:tcPr>
            <w:tcW w:w="5522" w:type="dxa"/>
          </w:tcPr>
          <w:p w:rsidR="007517A4" w:rsidRDefault="002F1C41" w:rsidP="00C4757C">
            <w:pPr>
              <w:pStyle w:val="a3"/>
              <w:contextualSpacing/>
              <w:rPr>
                <w:color w:val="000000"/>
              </w:rPr>
            </w:pPr>
            <w:r w:rsidRPr="00C4757C">
              <w:rPr>
                <w:color w:val="000000"/>
              </w:rPr>
              <w:t>Совокупность юридических лиц Группы, сгруппированных в управленческих целях по функциональному направлению деятельности, составляющая промежуточный уровень детализации при исполнении положений настоящей Методики (при необходимости)</w:t>
            </w:r>
          </w:p>
        </w:tc>
      </w:tr>
      <w:tr w:rsidR="002F1C41" w:rsidTr="007517A4">
        <w:tc>
          <w:tcPr>
            <w:tcW w:w="988" w:type="dxa"/>
          </w:tcPr>
          <w:p w:rsidR="002F1C41" w:rsidRDefault="002F1C41" w:rsidP="00C4757C">
            <w:pPr>
              <w:pStyle w:val="a3"/>
              <w:contextualSpacing/>
              <w:rPr>
                <w:color w:val="000000"/>
              </w:rPr>
            </w:pPr>
            <w:r w:rsidRPr="00C4757C">
              <w:rPr>
                <w:color w:val="000000"/>
              </w:rPr>
              <w:t>8.</w:t>
            </w:r>
          </w:p>
        </w:tc>
        <w:tc>
          <w:tcPr>
            <w:tcW w:w="2835" w:type="dxa"/>
          </w:tcPr>
          <w:p w:rsidR="002F1C41" w:rsidRPr="002F1C41" w:rsidRDefault="002F1C41" w:rsidP="00C4757C">
            <w:pPr>
              <w:pStyle w:val="a3"/>
              <w:contextualSpacing/>
              <w:rPr>
                <w:color w:val="000000"/>
              </w:rPr>
            </w:pPr>
            <w:r w:rsidRPr="00C4757C">
              <w:rPr>
                <w:color w:val="000000"/>
              </w:rPr>
              <w:t>Организаци</w:t>
            </w:r>
            <w:r>
              <w:rPr>
                <w:color w:val="000000"/>
              </w:rPr>
              <w:t>я</w:t>
            </w:r>
          </w:p>
        </w:tc>
        <w:tc>
          <w:tcPr>
            <w:tcW w:w="5522" w:type="dxa"/>
          </w:tcPr>
          <w:p w:rsidR="002F1C41" w:rsidRDefault="002F1C41" w:rsidP="00C4757C">
            <w:pPr>
              <w:pStyle w:val="a3"/>
              <w:contextualSpacing/>
              <w:rPr>
                <w:color w:val="000000"/>
              </w:rPr>
            </w:pPr>
            <w:r w:rsidRPr="00C4757C">
              <w:rPr>
                <w:color w:val="000000"/>
              </w:rPr>
              <w:t>Юридическое лицо Группы, составляющее нижний уровень детализации при исполнении положений настоящей Методики</w:t>
            </w:r>
          </w:p>
        </w:tc>
      </w:tr>
      <w:tr w:rsidR="002F1C41" w:rsidTr="007517A4">
        <w:tc>
          <w:tcPr>
            <w:tcW w:w="988" w:type="dxa"/>
          </w:tcPr>
          <w:p w:rsidR="002F1C41" w:rsidRDefault="00AD121A" w:rsidP="00C4757C">
            <w:pPr>
              <w:pStyle w:val="a3"/>
              <w:contextualSpacing/>
              <w:rPr>
                <w:color w:val="000000"/>
              </w:rPr>
            </w:pPr>
            <w:r w:rsidRPr="00C4757C">
              <w:rPr>
                <w:color w:val="000000"/>
              </w:rPr>
              <w:t>9.</w:t>
            </w:r>
          </w:p>
        </w:tc>
        <w:tc>
          <w:tcPr>
            <w:tcW w:w="2835" w:type="dxa"/>
          </w:tcPr>
          <w:p w:rsidR="002F1C41" w:rsidRDefault="00AD121A" w:rsidP="00C4757C">
            <w:pPr>
              <w:pStyle w:val="a3"/>
              <w:contextualSpacing/>
              <w:rPr>
                <w:color w:val="000000"/>
              </w:rPr>
            </w:pPr>
            <w:r w:rsidRPr="00C4757C">
              <w:rPr>
                <w:color w:val="000000"/>
              </w:rPr>
              <w:t>Сотрудник</w:t>
            </w:r>
          </w:p>
        </w:tc>
        <w:tc>
          <w:tcPr>
            <w:tcW w:w="5522" w:type="dxa"/>
          </w:tcPr>
          <w:p w:rsidR="00AD121A" w:rsidRPr="00C4757C" w:rsidRDefault="00AD121A" w:rsidP="00AD121A">
            <w:pPr>
              <w:pStyle w:val="a3"/>
              <w:contextualSpacing/>
              <w:rPr>
                <w:color w:val="000000"/>
              </w:rPr>
            </w:pPr>
            <w:r w:rsidRPr="00C4757C">
              <w:rPr>
                <w:color w:val="000000"/>
              </w:rPr>
              <w:t>Любое лицо, занятое деятельностью в Организации, в течение полного или неполного рабочего времени и получающее за это соответствующую оплату от Организации, состоящее в трудовых отношениях с Организацией</w:t>
            </w:r>
          </w:p>
          <w:p w:rsidR="002F1C41" w:rsidRDefault="002F1C41" w:rsidP="00C4757C">
            <w:pPr>
              <w:pStyle w:val="a3"/>
              <w:contextualSpacing/>
              <w:rPr>
                <w:color w:val="000000"/>
              </w:rPr>
            </w:pPr>
          </w:p>
        </w:tc>
      </w:tr>
      <w:tr w:rsidR="002F1C41" w:rsidTr="007517A4">
        <w:tc>
          <w:tcPr>
            <w:tcW w:w="988" w:type="dxa"/>
          </w:tcPr>
          <w:p w:rsidR="002F1C41" w:rsidRDefault="00AD121A" w:rsidP="00C4757C">
            <w:pPr>
              <w:pStyle w:val="a3"/>
              <w:contextualSpacing/>
              <w:rPr>
                <w:color w:val="000000"/>
              </w:rPr>
            </w:pPr>
            <w:r w:rsidRPr="00C4757C">
              <w:rPr>
                <w:color w:val="000000"/>
              </w:rPr>
              <w:t>10.</w:t>
            </w:r>
          </w:p>
        </w:tc>
        <w:tc>
          <w:tcPr>
            <w:tcW w:w="2835" w:type="dxa"/>
          </w:tcPr>
          <w:p w:rsidR="002F1C41" w:rsidRDefault="00AD121A" w:rsidP="00C4757C">
            <w:pPr>
              <w:pStyle w:val="a3"/>
              <w:contextualSpacing/>
              <w:rPr>
                <w:color w:val="000000"/>
              </w:rPr>
            </w:pPr>
            <w:r w:rsidRPr="00C4757C">
              <w:rPr>
                <w:color w:val="000000"/>
              </w:rPr>
              <w:t>Подрядчик</w:t>
            </w:r>
          </w:p>
        </w:tc>
        <w:tc>
          <w:tcPr>
            <w:tcW w:w="5522" w:type="dxa"/>
          </w:tcPr>
          <w:p w:rsidR="00AD121A" w:rsidRPr="00C4757C" w:rsidRDefault="00AD121A" w:rsidP="00AD121A">
            <w:pPr>
              <w:pStyle w:val="a3"/>
              <w:contextualSpacing/>
              <w:rPr>
                <w:color w:val="000000"/>
              </w:rPr>
            </w:pPr>
            <w:r w:rsidRPr="00C4757C">
              <w:rPr>
                <w:color w:val="000000"/>
              </w:rPr>
              <w:t>Любой работник компании, осуществляющей работу или предоставляющей услуги для Организации по договору подряда или субподряда, работающий на территории Организации или выполняющий задание по поручению Организации (за исключением Сотрудников). Внимание! Для целей корректного определения LTIFR (исключения двойного учета)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w:t>
            </w:r>
          </w:p>
          <w:p w:rsidR="002F1C41" w:rsidRDefault="002F1C41" w:rsidP="00C4757C">
            <w:pPr>
              <w:pStyle w:val="a3"/>
              <w:contextualSpacing/>
              <w:rPr>
                <w:color w:val="000000"/>
              </w:rPr>
            </w:pPr>
          </w:p>
        </w:tc>
      </w:tr>
      <w:tr w:rsidR="002F1C41" w:rsidTr="007517A4">
        <w:tc>
          <w:tcPr>
            <w:tcW w:w="988" w:type="dxa"/>
          </w:tcPr>
          <w:p w:rsidR="002F1C41" w:rsidRDefault="002D0F78" w:rsidP="00C4757C">
            <w:pPr>
              <w:pStyle w:val="a3"/>
              <w:contextualSpacing/>
              <w:rPr>
                <w:color w:val="000000"/>
              </w:rPr>
            </w:pPr>
            <w:r w:rsidRPr="00C4757C">
              <w:rPr>
                <w:color w:val="000000"/>
              </w:rPr>
              <w:t>11.</w:t>
            </w:r>
          </w:p>
        </w:tc>
        <w:tc>
          <w:tcPr>
            <w:tcW w:w="2835" w:type="dxa"/>
          </w:tcPr>
          <w:p w:rsidR="002F1C41" w:rsidRDefault="002D0F78" w:rsidP="00C4757C">
            <w:pPr>
              <w:pStyle w:val="a3"/>
              <w:contextualSpacing/>
              <w:rPr>
                <w:color w:val="000000"/>
              </w:rPr>
            </w:pPr>
            <w:r w:rsidRPr="00C4757C">
              <w:rPr>
                <w:color w:val="000000"/>
              </w:rPr>
              <w:t>Регламент</w:t>
            </w:r>
          </w:p>
        </w:tc>
        <w:tc>
          <w:tcPr>
            <w:tcW w:w="5522" w:type="dxa"/>
          </w:tcPr>
          <w:p w:rsidR="002D0F78" w:rsidRPr="00C4757C" w:rsidRDefault="002D0F78" w:rsidP="002D0F78">
            <w:pPr>
              <w:pStyle w:val="a3"/>
              <w:contextualSpacing/>
              <w:rPr>
                <w:color w:val="000000"/>
              </w:rPr>
            </w:pPr>
            <w:r w:rsidRPr="00C4757C">
              <w:rPr>
                <w:color w:val="000000"/>
              </w:rPr>
              <w:t>Действующая на момент подготовки отчетных данных редакция регламента единой отчетности по охране труда ГК «</w:t>
            </w:r>
            <w:proofErr w:type="spellStart"/>
            <w:r w:rsidRPr="00C4757C">
              <w:rPr>
                <w:color w:val="000000"/>
              </w:rPr>
              <w:t>ЕвроСибЭнерго</w:t>
            </w:r>
            <w:proofErr w:type="spellEnd"/>
            <w:r w:rsidRPr="00C4757C">
              <w:rPr>
                <w:color w:val="000000"/>
              </w:rPr>
              <w:t>»</w:t>
            </w:r>
          </w:p>
          <w:p w:rsidR="002F1C41" w:rsidRDefault="002F1C41" w:rsidP="00C4757C">
            <w:pPr>
              <w:pStyle w:val="a3"/>
              <w:contextualSpacing/>
              <w:rPr>
                <w:color w:val="000000"/>
              </w:rPr>
            </w:pPr>
          </w:p>
        </w:tc>
      </w:tr>
      <w:tr w:rsidR="002F1C41" w:rsidTr="007517A4">
        <w:tc>
          <w:tcPr>
            <w:tcW w:w="988" w:type="dxa"/>
          </w:tcPr>
          <w:p w:rsidR="002F1C41" w:rsidRDefault="002D0F78" w:rsidP="00C4757C">
            <w:pPr>
              <w:pStyle w:val="a3"/>
              <w:contextualSpacing/>
              <w:rPr>
                <w:color w:val="000000"/>
              </w:rPr>
            </w:pPr>
            <w:r w:rsidRPr="00C4757C">
              <w:rPr>
                <w:color w:val="000000"/>
              </w:rPr>
              <w:t>12.</w:t>
            </w:r>
          </w:p>
        </w:tc>
        <w:tc>
          <w:tcPr>
            <w:tcW w:w="2835" w:type="dxa"/>
          </w:tcPr>
          <w:p w:rsidR="002F1C41" w:rsidRDefault="002D0F78" w:rsidP="00C4757C">
            <w:pPr>
              <w:pStyle w:val="a3"/>
              <w:contextualSpacing/>
              <w:rPr>
                <w:color w:val="000000"/>
              </w:rPr>
            </w:pPr>
            <w:r w:rsidRPr="00C4757C">
              <w:rPr>
                <w:color w:val="000000"/>
              </w:rPr>
              <w:t>LTI (</w:t>
            </w:r>
            <w:proofErr w:type="spellStart"/>
            <w:r w:rsidRPr="00C4757C">
              <w:rPr>
                <w:color w:val="000000"/>
              </w:rPr>
              <w:t>Lost</w:t>
            </w:r>
            <w:proofErr w:type="spellEnd"/>
            <w:r w:rsidRPr="00C4757C">
              <w:rPr>
                <w:color w:val="000000"/>
              </w:rPr>
              <w:t xml:space="preserve"> </w:t>
            </w:r>
            <w:proofErr w:type="spellStart"/>
            <w:r w:rsidRPr="00C4757C">
              <w:rPr>
                <w:color w:val="000000"/>
              </w:rPr>
              <w:t>Time</w:t>
            </w:r>
            <w:proofErr w:type="spellEnd"/>
            <w:r w:rsidRPr="00C4757C">
              <w:rPr>
                <w:color w:val="000000"/>
              </w:rPr>
              <w:t xml:space="preserve"> </w:t>
            </w:r>
            <w:proofErr w:type="spellStart"/>
            <w:r w:rsidRPr="00C4757C">
              <w:rPr>
                <w:color w:val="000000"/>
              </w:rPr>
              <w:t>Injury</w:t>
            </w:r>
            <w:proofErr w:type="spellEnd"/>
            <w:r w:rsidRPr="00C4757C">
              <w:rPr>
                <w:color w:val="000000"/>
              </w:rPr>
              <w:t>)</w:t>
            </w:r>
          </w:p>
        </w:tc>
        <w:tc>
          <w:tcPr>
            <w:tcW w:w="5522" w:type="dxa"/>
          </w:tcPr>
          <w:p w:rsidR="002958E0" w:rsidRPr="00C4757C" w:rsidRDefault="002958E0" w:rsidP="002958E0">
            <w:pPr>
              <w:pStyle w:val="a3"/>
              <w:contextualSpacing/>
              <w:rPr>
                <w:color w:val="000000"/>
              </w:rPr>
            </w:pPr>
            <w:r w:rsidRPr="00C4757C">
              <w:rPr>
                <w:color w:val="000000"/>
              </w:rPr>
              <w:t>Травма, повлекшая временную или стойкую утрату трудоспособности. Учитываются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Внимание! Для целей корректного определения LTIFR (исключения двойного учета) при исполнении</w:t>
            </w:r>
          </w:p>
          <w:p w:rsidR="002958E0" w:rsidRPr="00C4757C" w:rsidRDefault="002958E0" w:rsidP="002958E0">
            <w:pPr>
              <w:pStyle w:val="a3"/>
              <w:contextualSpacing/>
              <w:rPr>
                <w:color w:val="000000"/>
              </w:rPr>
            </w:pPr>
            <w:r w:rsidRPr="00C4757C">
              <w:rPr>
                <w:color w:val="000000"/>
              </w:rPr>
              <w:t>положений настоящей Методики количество LTI определяется без учета травм, повлекших смерть пострадавшего.</w:t>
            </w:r>
          </w:p>
          <w:p w:rsidR="002F1C41" w:rsidRDefault="002F1C41" w:rsidP="00C4757C">
            <w:pPr>
              <w:pStyle w:val="a3"/>
              <w:contextualSpacing/>
              <w:rPr>
                <w:color w:val="000000"/>
              </w:rPr>
            </w:pPr>
          </w:p>
        </w:tc>
      </w:tr>
      <w:tr w:rsidR="002F1C41" w:rsidTr="007517A4">
        <w:tc>
          <w:tcPr>
            <w:tcW w:w="988" w:type="dxa"/>
          </w:tcPr>
          <w:p w:rsidR="002F1C41" w:rsidRDefault="002958E0" w:rsidP="00C4757C">
            <w:pPr>
              <w:pStyle w:val="a3"/>
              <w:contextualSpacing/>
              <w:rPr>
                <w:color w:val="000000"/>
              </w:rPr>
            </w:pPr>
            <w:r w:rsidRPr="00C4757C">
              <w:rPr>
                <w:color w:val="000000"/>
              </w:rPr>
              <w:lastRenderedPageBreak/>
              <w:t>13.</w:t>
            </w:r>
          </w:p>
        </w:tc>
        <w:tc>
          <w:tcPr>
            <w:tcW w:w="2835" w:type="dxa"/>
          </w:tcPr>
          <w:p w:rsidR="002F1C41" w:rsidRDefault="002958E0" w:rsidP="00C4757C">
            <w:pPr>
              <w:pStyle w:val="a3"/>
              <w:contextualSpacing/>
              <w:rPr>
                <w:color w:val="000000"/>
              </w:rPr>
            </w:pPr>
            <w:r w:rsidRPr="00C4757C">
              <w:rPr>
                <w:color w:val="000000"/>
              </w:rPr>
              <w:t>F (</w:t>
            </w:r>
            <w:proofErr w:type="spellStart"/>
            <w:r w:rsidRPr="00C4757C">
              <w:rPr>
                <w:color w:val="000000"/>
              </w:rPr>
              <w:t>Fatality</w:t>
            </w:r>
            <w:proofErr w:type="spellEnd"/>
            <w:r w:rsidRPr="00C4757C">
              <w:rPr>
                <w:color w:val="000000"/>
              </w:rPr>
              <w:t>)</w:t>
            </w:r>
          </w:p>
        </w:tc>
        <w:tc>
          <w:tcPr>
            <w:tcW w:w="5522" w:type="dxa"/>
          </w:tcPr>
          <w:p w:rsidR="002958E0" w:rsidRPr="00C4757C" w:rsidRDefault="002958E0" w:rsidP="002958E0">
            <w:pPr>
              <w:pStyle w:val="a3"/>
              <w:contextualSpacing/>
              <w:rPr>
                <w:color w:val="000000"/>
              </w:rPr>
            </w:pPr>
            <w:r w:rsidRPr="00C4757C">
              <w:rPr>
                <w:color w:val="000000"/>
              </w:rPr>
              <w:t>Травма, повлекшая смерть пострадавшего. Учитываются случаи смерти, наступившей в результате получения производственной травмы.</w:t>
            </w:r>
          </w:p>
          <w:p w:rsidR="002F1C41" w:rsidRDefault="002F1C41" w:rsidP="00C4757C">
            <w:pPr>
              <w:pStyle w:val="a3"/>
              <w:contextualSpacing/>
              <w:rPr>
                <w:color w:val="000000"/>
              </w:rPr>
            </w:pPr>
          </w:p>
        </w:tc>
      </w:tr>
      <w:tr w:rsidR="002958E0" w:rsidRPr="002958E0" w:rsidTr="007517A4">
        <w:tc>
          <w:tcPr>
            <w:tcW w:w="988" w:type="dxa"/>
          </w:tcPr>
          <w:p w:rsidR="002958E0" w:rsidRDefault="002958E0" w:rsidP="00C4757C">
            <w:pPr>
              <w:pStyle w:val="a3"/>
              <w:contextualSpacing/>
              <w:rPr>
                <w:color w:val="000000"/>
              </w:rPr>
            </w:pPr>
            <w:r w:rsidRPr="00C4757C">
              <w:rPr>
                <w:color w:val="000000"/>
              </w:rPr>
              <w:t>14.</w:t>
            </w:r>
          </w:p>
        </w:tc>
        <w:tc>
          <w:tcPr>
            <w:tcW w:w="2835" w:type="dxa"/>
          </w:tcPr>
          <w:p w:rsidR="002958E0" w:rsidRPr="002958E0" w:rsidRDefault="002958E0" w:rsidP="00C4757C">
            <w:pPr>
              <w:pStyle w:val="a3"/>
              <w:contextualSpacing/>
              <w:rPr>
                <w:color w:val="000000"/>
                <w:lang w:val="en-US"/>
              </w:rPr>
            </w:pPr>
            <w:r w:rsidRPr="002958E0">
              <w:rPr>
                <w:color w:val="000000"/>
                <w:lang w:val="en-US"/>
              </w:rPr>
              <w:t>LTIFR (Lost Time Incident Frequency Rate)</w:t>
            </w:r>
          </w:p>
        </w:tc>
        <w:tc>
          <w:tcPr>
            <w:tcW w:w="5522" w:type="dxa"/>
          </w:tcPr>
          <w:p w:rsidR="002958E0" w:rsidRPr="00C4757C" w:rsidRDefault="002958E0" w:rsidP="002958E0">
            <w:pPr>
              <w:pStyle w:val="a3"/>
              <w:contextualSpacing/>
              <w:rPr>
                <w:color w:val="000000"/>
              </w:rPr>
            </w:pPr>
            <w:r w:rsidRPr="00C4757C">
              <w:rPr>
                <w:color w:val="000000"/>
              </w:rPr>
              <w:t>Коэффициент частоты травм с утратой трудоспособности (на каждые 200 000 человеко-часов), определяемый по формуле: LTIFR = (LTI+F)/ФЧЧ×200000</w:t>
            </w:r>
          </w:p>
          <w:p w:rsidR="002958E0" w:rsidRPr="002958E0" w:rsidRDefault="002958E0" w:rsidP="00C4757C">
            <w:pPr>
              <w:pStyle w:val="a3"/>
              <w:contextualSpacing/>
              <w:rPr>
                <w:color w:val="000000"/>
              </w:rPr>
            </w:pPr>
          </w:p>
        </w:tc>
      </w:tr>
      <w:tr w:rsidR="002958E0" w:rsidRPr="002958E0" w:rsidTr="002958E0">
        <w:trPr>
          <w:trHeight w:val="635"/>
        </w:trPr>
        <w:tc>
          <w:tcPr>
            <w:tcW w:w="988" w:type="dxa"/>
          </w:tcPr>
          <w:p w:rsidR="002958E0" w:rsidRPr="002958E0" w:rsidRDefault="002958E0" w:rsidP="00C4757C">
            <w:pPr>
              <w:pStyle w:val="a3"/>
              <w:contextualSpacing/>
              <w:rPr>
                <w:color w:val="000000"/>
              </w:rPr>
            </w:pPr>
            <w:r w:rsidRPr="00C4757C">
              <w:rPr>
                <w:color w:val="000000"/>
              </w:rPr>
              <w:t>15.</w:t>
            </w:r>
          </w:p>
        </w:tc>
        <w:tc>
          <w:tcPr>
            <w:tcW w:w="2835" w:type="dxa"/>
          </w:tcPr>
          <w:p w:rsidR="002958E0" w:rsidRPr="002958E0" w:rsidRDefault="002958E0" w:rsidP="00C4757C">
            <w:pPr>
              <w:pStyle w:val="a3"/>
              <w:contextualSpacing/>
              <w:rPr>
                <w:color w:val="000000"/>
              </w:rPr>
            </w:pPr>
            <w:r w:rsidRPr="00C4757C">
              <w:rPr>
                <w:color w:val="000000"/>
              </w:rPr>
              <w:t>LTIFR_план_1</w:t>
            </w:r>
          </w:p>
        </w:tc>
        <w:tc>
          <w:tcPr>
            <w:tcW w:w="5522" w:type="dxa"/>
          </w:tcPr>
          <w:p w:rsidR="002958E0" w:rsidRPr="002958E0" w:rsidRDefault="002958E0" w:rsidP="00C4757C">
            <w:pPr>
              <w:pStyle w:val="a3"/>
              <w:contextualSpacing/>
              <w:rPr>
                <w:color w:val="000000"/>
              </w:rPr>
            </w:pPr>
            <w:r w:rsidRPr="00C4757C">
              <w:rPr>
                <w:color w:val="000000"/>
              </w:rPr>
              <w:t>Плановый показатель LTIFR Организации в текущем году</w:t>
            </w:r>
          </w:p>
        </w:tc>
      </w:tr>
      <w:tr w:rsidR="002958E0" w:rsidRPr="002958E0" w:rsidTr="007517A4">
        <w:tc>
          <w:tcPr>
            <w:tcW w:w="988" w:type="dxa"/>
          </w:tcPr>
          <w:p w:rsidR="002958E0" w:rsidRPr="002958E0" w:rsidRDefault="002958E0" w:rsidP="00C4757C">
            <w:pPr>
              <w:pStyle w:val="a3"/>
              <w:contextualSpacing/>
              <w:rPr>
                <w:color w:val="000000"/>
              </w:rPr>
            </w:pPr>
            <w:r w:rsidRPr="00C4757C">
              <w:rPr>
                <w:color w:val="000000"/>
              </w:rPr>
              <w:t>16.</w:t>
            </w:r>
          </w:p>
        </w:tc>
        <w:tc>
          <w:tcPr>
            <w:tcW w:w="2835" w:type="dxa"/>
          </w:tcPr>
          <w:p w:rsidR="002958E0" w:rsidRPr="002958E0" w:rsidRDefault="002958E0" w:rsidP="00C4757C">
            <w:pPr>
              <w:pStyle w:val="a3"/>
              <w:contextualSpacing/>
              <w:rPr>
                <w:color w:val="000000"/>
              </w:rPr>
            </w:pPr>
            <w:r w:rsidRPr="00C4757C">
              <w:rPr>
                <w:color w:val="000000"/>
              </w:rPr>
              <w:t>LTIFR_план_2</w:t>
            </w:r>
          </w:p>
        </w:tc>
        <w:tc>
          <w:tcPr>
            <w:tcW w:w="5522" w:type="dxa"/>
          </w:tcPr>
          <w:p w:rsidR="002958E0" w:rsidRPr="00C4757C" w:rsidRDefault="002958E0" w:rsidP="002958E0">
            <w:pPr>
              <w:pStyle w:val="a3"/>
              <w:contextualSpacing/>
              <w:rPr>
                <w:color w:val="000000"/>
              </w:rPr>
            </w:pPr>
            <w:r w:rsidRPr="00C4757C">
              <w:rPr>
                <w:color w:val="000000"/>
              </w:rPr>
              <w:t>Плановый показатель LTIFR Организации на следующий год</w:t>
            </w:r>
          </w:p>
          <w:p w:rsidR="002958E0" w:rsidRPr="002958E0" w:rsidRDefault="002958E0" w:rsidP="00C4757C">
            <w:pPr>
              <w:pStyle w:val="a3"/>
              <w:contextualSpacing/>
              <w:rPr>
                <w:color w:val="000000"/>
              </w:rPr>
            </w:pPr>
          </w:p>
        </w:tc>
      </w:tr>
      <w:tr w:rsidR="002958E0" w:rsidRPr="002958E0" w:rsidTr="007517A4">
        <w:tc>
          <w:tcPr>
            <w:tcW w:w="988" w:type="dxa"/>
          </w:tcPr>
          <w:p w:rsidR="002958E0" w:rsidRPr="002958E0" w:rsidRDefault="002958E0" w:rsidP="00C4757C">
            <w:pPr>
              <w:pStyle w:val="a3"/>
              <w:contextualSpacing/>
              <w:rPr>
                <w:color w:val="000000"/>
              </w:rPr>
            </w:pPr>
            <w:r w:rsidRPr="00C4757C">
              <w:rPr>
                <w:color w:val="000000"/>
              </w:rPr>
              <w:t>17.</w:t>
            </w:r>
          </w:p>
        </w:tc>
        <w:tc>
          <w:tcPr>
            <w:tcW w:w="2835" w:type="dxa"/>
          </w:tcPr>
          <w:p w:rsidR="002958E0" w:rsidRPr="002958E0" w:rsidRDefault="002958E0" w:rsidP="00C4757C">
            <w:pPr>
              <w:pStyle w:val="a3"/>
              <w:contextualSpacing/>
              <w:rPr>
                <w:color w:val="000000"/>
              </w:rPr>
            </w:pPr>
            <w:r w:rsidRPr="00C4757C">
              <w:rPr>
                <w:color w:val="000000"/>
              </w:rPr>
              <w:t>ФЧЧ (фактически отработанные человеко-часы</w:t>
            </w:r>
            <w:r>
              <w:rPr>
                <w:color w:val="000000"/>
              </w:rPr>
              <w:t>)</w:t>
            </w:r>
          </w:p>
        </w:tc>
        <w:tc>
          <w:tcPr>
            <w:tcW w:w="5522" w:type="dxa"/>
          </w:tcPr>
          <w:p w:rsidR="002958E0" w:rsidRPr="00C4757C" w:rsidRDefault="002958E0" w:rsidP="002958E0">
            <w:pPr>
              <w:pStyle w:val="a3"/>
              <w:contextualSpacing/>
              <w:rPr>
                <w:color w:val="000000"/>
              </w:rPr>
            </w:pPr>
            <w:r w:rsidRPr="00C4757C">
              <w:rPr>
                <w:color w:val="000000"/>
              </w:rPr>
              <w:t>Суммарное количество рабочих часов, фактически отработанных Сотрудниками или Подрядчиками, включая оплачиваемые сверхурочные, но исключая отпуска, больничные и т.п.</w:t>
            </w:r>
          </w:p>
          <w:p w:rsidR="002958E0" w:rsidRPr="002958E0" w:rsidRDefault="002958E0" w:rsidP="00C4757C">
            <w:pPr>
              <w:pStyle w:val="a3"/>
              <w:contextualSpacing/>
              <w:rPr>
                <w:color w:val="000000"/>
              </w:rPr>
            </w:pPr>
          </w:p>
        </w:tc>
      </w:tr>
    </w:tbl>
    <w:p w:rsidR="00C4757C" w:rsidRPr="00C4757C" w:rsidRDefault="00C4757C" w:rsidP="003E4E27">
      <w:pPr>
        <w:pStyle w:val="a3"/>
        <w:contextualSpacing/>
        <w:jc w:val="center"/>
        <w:rPr>
          <w:color w:val="000000"/>
        </w:rPr>
      </w:pPr>
      <w:r w:rsidRPr="00C4757C">
        <w:rPr>
          <w:color w:val="000000"/>
        </w:rPr>
        <w:t>3. Планирование</w:t>
      </w:r>
    </w:p>
    <w:p w:rsidR="00C4757C" w:rsidRPr="00C4757C" w:rsidRDefault="00C4757C" w:rsidP="00C4757C">
      <w:pPr>
        <w:pStyle w:val="a3"/>
        <w:contextualSpacing/>
        <w:rPr>
          <w:color w:val="000000"/>
        </w:rPr>
      </w:pPr>
      <w:r w:rsidRPr="00C4757C">
        <w:rPr>
          <w:color w:val="000000"/>
        </w:rPr>
        <w:t>3.1. По Энергетическому сегменту Группы</w:t>
      </w:r>
    </w:p>
    <w:p w:rsidR="00C4757C" w:rsidRPr="00C4757C" w:rsidRDefault="00C4757C" w:rsidP="00C4757C">
      <w:pPr>
        <w:pStyle w:val="a3"/>
        <w:contextualSpacing/>
        <w:rPr>
          <w:color w:val="000000"/>
        </w:rPr>
      </w:pPr>
      <w:r w:rsidRPr="00C4757C">
        <w:rPr>
          <w:color w:val="000000"/>
        </w:rPr>
        <w:t>3.1.1. Плановый (целевой) показатель LTIFR по Группе в целом утверждается приказом по Группе.</w:t>
      </w:r>
    </w:p>
    <w:p w:rsidR="00C4757C" w:rsidRPr="00C4757C" w:rsidRDefault="00C4757C" w:rsidP="00C4757C">
      <w:pPr>
        <w:pStyle w:val="a3"/>
        <w:contextualSpacing/>
        <w:rPr>
          <w:color w:val="000000"/>
        </w:rPr>
      </w:pPr>
      <w:r w:rsidRPr="00C4757C">
        <w:rPr>
          <w:color w:val="000000"/>
        </w:rPr>
        <w:t>3.1.2. Финансовый департамент АО «</w:t>
      </w:r>
      <w:proofErr w:type="spellStart"/>
      <w:r w:rsidRPr="00C4757C">
        <w:rPr>
          <w:color w:val="000000"/>
        </w:rPr>
        <w:t>ЕвроСибЭнерго</w:t>
      </w:r>
      <w:proofErr w:type="spellEnd"/>
      <w:r w:rsidRPr="00C4757C">
        <w:rPr>
          <w:color w:val="000000"/>
        </w:rPr>
        <w:t>» предоставляет в ДОТ целевой показатель LTIFR, утвержденный приказом по Группе, в течение 3-х рабочих дней с момента утверждения.</w:t>
      </w:r>
    </w:p>
    <w:p w:rsidR="00C4757C" w:rsidRPr="00C4757C" w:rsidRDefault="00C4757C" w:rsidP="00C4757C">
      <w:pPr>
        <w:pStyle w:val="a3"/>
        <w:contextualSpacing/>
        <w:rPr>
          <w:color w:val="000000"/>
        </w:rPr>
      </w:pPr>
      <w:r w:rsidRPr="00C4757C">
        <w:rPr>
          <w:color w:val="000000"/>
        </w:rPr>
        <w:t>3.2. По Бизнесам/Организациям</w:t>
      </w:r>
    </w:p>
    <w:p w:rsidR="00C4757C" w:rsidRPr="00C4757C" w:rsidRDefault="00C4757C" w:rsidP="00C4757C">
      <w:pPr>
        <w:pStyle w:val="a3"/>
        <w:contextualSpacing/>
        <w:rPr>
          <w:color w:val="000000"/>
        </w:rPr>
      </w:pPr>
      <w:r w:rsidRPr="00C4757C">
        <w:rPr>
          <w:color w:val="000000"/>
        </w:rPr>
        <w:t xml:space="preserve">3.2.1. Департамент по правовым вопросам ООО «УСЦ </w:t>
      </w:r>
      <w:proofErr w:type="spellStart"/>
      <w:r w:rsidRPr="00C4757C">
        <w:rPr>
          <w:color w:val="000000"/>
        </w:rPr>
        <w:t>ЕвроСибЭнерго</w:t>
      </w:r>
      <w:proofErr w:type="spellEnd"/>
      <w:r w:rsidRPr="00C4757C">
        <w:rPr>
          <w:color w:val="000000"/>
        </w:rPr>
        <w:t>» представляет в ДОТ полный перечень юридических лиц Бизнесов Группы в срок до 1 декабря, предшествующего планируемому.</w:t>
      </w:r>
    </w:p>
    <w:p w:rsidR="00C4757C" w:rsidRPr="00C4757C" w:rsidRDefault="00C4757C" w:rsidP="00C4757C">
      <w:pPr>
        <w:pStyle w:val="a3"/>
        <w:contextualSpacing/>
        <w:rPr>
          <w:color w:val="000000"/>
        </w:rPr>
      </w:pPr>
      <w:r w:rsidRPr="00C4757C">
        <w:rPr>
          <w:color w:val="000000"/>
        </w:rPr>
        <w:t>3.2.2. 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LTIFR в планируемом периоде, и подготавливает предложения генеральному директору АО «</w:t>
      </w:r>
      <w:proofErr w:type="spellStart"/>
      <w:r w:rsidRPr="00C4757C">
        <w:rPr>
          <w:color w:val="000000"/>
        </w:rPr>
        <w:t>ЕвроСибЭнерго</w:t>
      </w:r>
      <w:proofErr w:type="spellEnd"/>
      <w:r w:rsidRPr="00C4757C">
        <w:rPr>
          <w:color w:val="000000"/>
        </w:rPr>
        <w:t>» по корректировке бизнес-процесса в случае выявления отклонений в срок до 10 декабря года, предшествующего планируемому.</w:t>
      </w:r>
    </w:p>
    <w:p w:rsidR="00C4757C" w:rsidRPr="00C4757C" w:rsidRDefault="00C4757C" w:rsidP="00C4757C">
      <w:pPr>
        <w:pStyle w:val="a3"/>
        <w:contextualSpacing/>
        <w:rPr>
          <w:color w:val="000000"/>
        </w:rPr>
      </w:pPr>
      <w:r w:rsidRPr="00C4757C">
        <w:rPr>
          <w:color w:val="000000"/>
        </w:rPr>
        <w:t>3.2.3. ДОТ представляет генеральному директору АО «</w:t>
      </w:r>
      <w:proofErr w:type="spellStart"/>
      <w:r w:rsidRPr="00C4757C">
        <w:rPr>
          <w:color w:val="000000"/>
        </w:rPr>
        <w:t>ЕвроСибЭнерго</w:t>
      </w:r>
      <w:proofErr w:type="spellEnd"/>
      <w:r w:rsidRPr="00C4757C">
        <w:rPr>
          <w:color w:val="000000"/>
        </w:rPr>
        <w:t>» предложения по целевым показателям LTIFR в разрезе Бизнесов/Организаций для использования в целях бизнес-планирования в срок до 25 декабря года, предшествующего планируемому, в следующем порядке:</w:t>
      </w:r>
    </w:p>
    <w:p w:rsidR="00C4757C" w:rsidRDefault="00C4757C" w:rsidP="00C4757C">
      <w:pPr>
        <w:pStyle w:val="a3"/>
        <w:contextualSpacing/>
        <w:rPr>
          <w:color w:val="000000"/>
        </w:rPr>
      </w:pPr>
      <w:r w:rsidRPr="00C4757C">
        <w:rPr>
          <w:color w:val="000000"/>
        </w:rPr>
        <w:t xml:space="preserve">3.2.3.1. Определяется прогноз фактически отработанных человеко-часов </w:t>
      </w:r>
      <w:proofErr w:type="spellStart"/>
      <w:r w:rsidRPr="00C4757C">
        <w:rPr>
          <w:color w:val="000000"/>
        </w:rPr>
        <w:t>ФЧЧ_прогноз</w:t>
      </w:r>
      <w:proofErr w:type="spellEnd"/>
      <w:r w:rsidRPr="00C4757C">
        <w:rPr>
          <w:color w:val="000000"/>
        </w:rPr>
        <w:t xml:space="preserve"> по Организациям на конец года, предшествующего планируемому:</w:t>
      </w:r>
    </w:p>
    <w:tbl>
      <w:tblPr>
        <w:tblStyle w:val="a4"/>
        <w:tblW w:w="0" w:type="auto"/>
        <w:tblLook w:val="04A0" w:firstRow="1" w:lastRow="0" w:firstColumn="1" w:lastColumn="0" w:noHBand="0" w:noVBand="1"/>
      </w:tblPr>
      <w:tblGrid>
        <w:gridCol w:w="4672"/>
        <w:gridCol w:w="4673"/>
      </w:tblGrid>
      <w:tr w:rsidR="00CE305E" w:rsidTr="00CE305E">
        <w:tc>
          <w:tcPr>
            <w:tcW w:w="4672" w:type="dxa"/>
          </w:tcPr>
          <w:p w:rsidR="00CE305E" w:rsidRDefault="00CE305E" w:rsidP="00CE305E">
            <w:pPr>
              <w:pStyle w:val="a3"/>
              <w:contextualSpacing/>
              <w:rPr>
                <w:color w:val="000000"/>
              </w:rPr>
            </w:pPr>
            <w:r w:rsidRPr="00C4757C">
              <w:rPr>
                <w:color w:val="000000"/>
              </w:rPr>
              <w:t>Для Бизнесов/Организаций, осуществляющих ежемесячную подготовку отчетности по охране труда (в соответствии с п. 4.2.1 настоящей Методики)</w:t>
            </w:r>
          </w:p>
        </w:tc>
        <w:tc>
          <w:tcPr>
            <w:tcW w:w="4673" w:type="dxa"/>
          </w:tcPr>
          <w:p w:rsidR="00CE305E" w:rsidRPr="00C4757C" w:rsidRDefault="00CE305E" w:rsidP="00CE305E">
            <w:pPr>
              <w:pStyle w:val="a3"/>
              <w:contextualSpacing/>
              <w:rPr>
                <w:color w:val="000000"/>
              </w:rPr>
            </w:pPr>
            <w:r w:rsidRPr="00C4757C">
              <w:rPr>
                <w:color w:val="000000"/>
              </w:rPr>
              <w:t>Для Бизнесов/Организаций, осуществляющих ежеквартальную подготовку отчетности по охране труда (в</w:t>
            </w:r>
          </w:p>
          <w:p w:rsidR="00CE305E" w:rsidRDefault="00CE305E" w:rsidP="00CE305E">
            <w:pPr>
              <w:pStyle w:val="a3"/>
              <w:contextualSpacing/>
              <w:rPr>
                <w:color w:val="000000"/>
              </w:rPr>
            </w:pPr>
            <w:r w:rsidRPr="00C4757C">
              <w:rPr>
                <w:color w:val="000000"/>
              </w:rPr>
              <w:t>соответствии с п. 4.2.1 настоящей Методики)</w:t>
            </w:r>
          </w:p>
        </w:tc>
      </w:tr>
      <w:tr w:rsidR="00CE305E" w:rsidTr="00CE305E">
        <w:tc>
          <w:tcPr>
            <w:tcW w:w="4672" w:type="dxa"/>
          </w:tcPr>
          <w:p w:rsidR="003956B1" w:rsidRPr="00C4757C" w:rsidRDefault="003956B1" w:rsidP="003956B1">
            <w:pPr>
              <w:pStyle w:val="a3"/>
              <w:contextualSpacing/>
              <w:rPr>
                <w:color w:val="000000"/>
              </w:rPr>
            </w:pPr>
            <w:proofErr w:type="spellStart"/>
            <w:r w:rsidRPr="00C4757C">
              <w:rPr>
                <w:color w:val="000000"/>
              </w:rPr>
              <w:t>ФЧЧ_прогноз</w:t>
            </w:r>
            <w:proofErr w:type="spellEnd"/>
            <w:r w:rsidRPr="00C4757C">
              <w:rPr>
                <w:color w:val="000000"/>
              </w:rPr>
              <w:t xml:space="preserve"> = ФЧЧ_факт×12/11 (1)</w:t>
            </w:r>
          </w:p>
          <w:p w:rsidR="003956B1" w:rsidRPr="00C4757C" w:rsidRDefault="003956B1" w:rsidP="003956B1">
            <w:pPr>
              <w:pStyle w:val="a3"/>
              <w:contextualSpacing/>
              <w:rPr>
                <w:color w:val="000000"/>
              </w:rPr>
            </w:pPr>
            <w:r w:rsidRPr="00C4757C">
              <w:rPr>
                <w:color w:val="000000"/>
              </w:rPr>
              <w:t xml:space="preserve">где </w:t>
            </w:r>
            <w:proofErr w:type="spellStart"/>
            <w:r w:rsidRPr="00C4757C">
              <w:rPr>
                <w:color w:val="000000"/>
              </w:rPr>
              <w:t>ФЧЧ_факт</w:t>
            </w:r>
            <w:proofErr w:type="spellEnd"/>
            <w:r w:rsidRPr="00C4757C">
              <w:rPr>
                <w:color w:val="000000"/>
              </w:rPr>
              <w:t xml:space="preserve"> – суммарное количество</w:t>
            </w:r>
          </w:p>
          <w:p w:rsidR="003956B1" w:rsidRPr="00C4757C" w:rsidRDefault="003956B1" w:rsidP="003956B1">
            <w:pPr>
              <w:pStyle w:val="a3"/>
              <w:contextualSpacing/>
              <w:rPr>
                <w:color w:val="000000"/>
              </w:rPr>
            </w:pPr>
            <w:r w:rsidRPr="00C4757C">
              <w:rPr>
                <w:color w:val="000000"/>
              </w:rPr>
              <w:t>фактически отработанных человеко-часов</w:t>
            </w:r>
          </w:p>
          <w:p w:rsidR="00CE305E" w:rsidRDefault="003956B1" w:rsidP="003956B1">
            <w:pPr>
              <w:pStyle w:val="a3"/>
              <w:contextualSpacing/>
              <w:rPr>
                <w:color w:val="000000"/>
              </w:rPr>
            </w:pPr>
            <w:r w:rsidRPr="00C4757C">
              <w:rPr>
                <w:color w:val="000000"/>
              </w:rPr>
              <w:t>за 11 месяцев года в текущем году</w:t>
            </w:r>
          </w:p>
        </w:tc>
        <w:tc>
          <w:tcPr>
            <w:tcW w:w="4673" w:type="dxa"/>
          </w:tcPr>
          <w:p w:rsidR="003956B1" w:rsidRPr="00C4757C" w:rsidRDefault="003956B1" w:rsidP="003956B1">
            <w:pPr>
              <w:pStyle w:val="a3"/>
              <w:contextualSpacing/>
              <w:rPr>
                <w:color w:val="000000"/>
              </w:rPr>
            </w:pPr>
            <w:proofErr w:type="spellStart"/>
            <w:r w:rsidRPr="00C4757C">
              <w:rPr>
                <w:color w:val="000000"/>
              </w:rPr>
              <w:t>ФЧЧ_прогноз</w:t>
            </w:r>
            <w:proofErr w:type="spellEnd"/>
            <w:r w:rsidRPr="00C4757C">
              <w:rPr>
                <w:color w:val="000000"/>
              </w:rPr>
              <w:t xml:space="preserve"> = ФЧЧ_факт×4/3 (2) где </w:t>
            </w:r>
            <w:proofErr w:type="spellStart"/>
            <w:r w:rsidRPr="00C4757C">
              <w:rPr>
                <w:color w:val="000000"/>
              </w:rPr>
              <w:t>ФЧЧ_факт</w:t>
            </w:r>
            <w:proofErr w:type="spellEnd"/>
            <w:r w:rsidRPr="00C4757C">
              <w:rPr>
                <w:color w:val="000000"/>
              </w:rPr>
              <w:t xml:space="preserve"> – суммарное количество фактически отработанных человеко-часов за 3 квартала текущего года</w:t>
            </w:r>
          </w:p>
          <w:p w:rsidR="00CE305E" w:rsidRDefault="00CE305E" w:rsidP="00C4757C">
            <w:pPr>
              <w:pStyle w:val="a3"/>
              <w:contextualSpacing/>
              <w:rPr>
                <w:color w:val="000000"/>
              </w:rPr>
            </w:pPr>
          </w:p>
        </w:tc>
      </w:tr>
    </w:tbl>
    <w:p w:rsidR="00C4757C" w:rsidRPr="00C4757C" w:rsidRDefault="00C4757C" w:rsidP="00CF0ED0">
      <w:pPr>
        <w:pStyle w:val="a3"/>
        <w:contextualSpacing/>
        <w:rPr>
          <w:color w:val="000000"/>
        </w:rPr>
      </w:pPr>
      <w:r w:rsidRPr="00C4757C">
        <w:rPr>
          <w:color w:val="000000"/>
        </w:rPr>
        <w:lastRenderedPageBreak/>
        <w:t>3.2.3.2. Определяется прогнозное значение LTIFR по Организациям в году, предшествующему планируемому:</w:t>
      </w:r>
    </w:p>
    <w:p w:rsidR="00C4757C" w:rsidRPr="00C4757C" w:rsidRDefault="00C4757C" w:rsidP="00C4757C">
      <w:pPr>
        <w:pStyle w:val="a3"/>
        <w:contextualSpacing/>
        <w:rPr>
          <w:color w:val="000000"/>
        </w:rPr>
      </w:pPr>
      <w:proofErr w:type="spellStart"/>
      <w:r w:rsidRPr="00C4757C">
        <w:rPr>
          <w:color w:val="000000"/>
        </w:rPr>
        <w:t>LTIFR_прогноз</w:t>
      </w:r>
      <w:proofErr w:type="spellEnd"/>
      <w:r w:rsidRPr="00C4757C">
        <w:rPr>
          <w:color w:val="000000"/>
        </w:rPr>
        <w:t xml:space="preserve"> = (</w:t>
      </w:r>
      <w:proofErr w:type="spellStart"/>
      <w:r w:rsidRPr="00C4757C">
        <w:rPr>
          <w:color w:val="000000"/>
        </w:rPr>
        <w:t>LTI_факт</w:t>
      </w:r>
      <w:proofErr w:type="spellEnd"/>
      <w:r w:rsidRPr="00C4757C">
        <w:rPr>
          <w:color w:val="000000"/>
        </w:rPr>
        <w:t xml:space="preserve"> + </w:t>
      </w:r>
      <w:proofErr w:type="spellStart"/>
      <w:r w:rsidRPr="00C4757C">
        <w:rPr>
          <w:color w:val="000000"/>
        </w:rPr>
        <w:t>F_факт</w:t>
      </w:r>
      <w:proofErr w:type="spellEnd"/>
      <w:r w:rsidRPr="00C4757C">
        <w:rPr>
          <w:color w:val="000000"/>
        </w:rPr>
        <w:t>)/</w:t>
      </w:r>
      <w:proofErr w:type="spellStart"/>
      <w:r w:rsidRPr="00C4757C">
        <w:rPr>
          <w:color w:val="000000"/>
        </w:rPr>
        <w:t>ФЧЧ_прогноз</w:t>
      </w:r>
      <w:proofErr w:type="spellEnd"/>
      <w:r w:rsidRPr="00C4757C">
        <w:rPr>
          <w:color w:val="000000"/>
        </w:rPr>
        <w:t xml:space="preserve"> × 200 000 (3)</w:t>
      </w:r>
    </w:p>
    <w:p w:rsidR="00C4757C" w:rsidRPr="00C4757C" w:rsidRDefault="00C4757C" w:rsidP="00C4757C">
      <w:pPr>
        <w:pStyle w:val="a3"/>
        <w:contextualSpacing/>
        <w:rPr>
          <w:color w:val="000000"/>
        </w:rPr>
      </w:pPr>
      <w:r w:rsidRPr="00C4757C">
        <w:rPr>
          <w:color w:val="000000"/>
        </w:rPr>
        <w:t xml:space="preserve">где </w:t>
      </w:r>
      <w:proofErr w:type="spellStart"/>
      <w:r w:rsidRPr="00C4757C">
        <w:rPr>
          <w:color w:val="000000"/>
        </w:rPr>
        <w:t>LTI_факт</w:t>
      </w:r>
      <w:proofErr w:type="spellEnd"/>
      <w:r w:rsidRPr="00C4757C">
        <w:rPr>
          <w:color w:val="000000"/>
        </w:rPr>
        <w:t xml:space="preserve"> и </w:t>
      </w:r>
      <w:proofErr w:type="spellStart"/>
      <w:r w:rsidRPr="00C4757C">
        <w:rPr>
          <w:color w:val="000000"/>
        </w:rPr>
        <w:t>F_факт</w:t>
      </w:r>
      <w:proofErr w:type="spellEnd"/>
      <w:r w:rsidRPr="00C4757C">
        <w:rPr>
          <w:color w:val="000000"/>
        </w:rPr>
        <w:t xml:space="preserve"> – фактическое количество зафиксированных ДОТ случаев LTI и F на момент выполнения расчета.</w:t>
      </w:r>
    </w:p>
    <w:p w:rsidR="00C4757C" w:rsidRDefault="00C4757C" w:rsidP="00CF0ED0">
      <w:pPr>
        <w:pStyle w:val="a3"/>
        <w:contextualSpacing/>
        <w:rPr>
          <w:color w:val="000000"/>
        </w:rPr>
      </w:pPr>
      <w:r w:rsidRPr="00C4757C">
        <w:rPr>
          <w:color w:val="000000"/>
        </w:rPr>
        <w:t>3.2.3.3. Определяется плановое значение показателя LTIFR на следующий год LTIFR_план_2 в разрезе Организаций:</w:t>
      </w:r>
    </w:p>
    <w:tbl>
      <w:tblPr>
        <w:tblStyle w:val="a4"/>
        <w:tblW w:w="0" w:type="auto"/>
        <w:tblLook w:val="04A0" w:firstRow="1" w:lastRow="0" w:firstColumn="1" w:lastColumn="0" w:noHBand="0" w:noVBand="1"/>
      </w:tblPr>
      <w:tblGrid>
        <w:gridCol w:w="2942"/>
        <w:gridCol w:w="3461"/>
        <w:gridCol w:w="2942"/>
      </w:tblGrid>
      <w:tr w:rsidR="002575F7" w:rsidTr="0051153D">
        <w:tc>
          <w:tcPr>
            <w:tcW w:w="2942" w:type="dxa"/>
            <w:vMerge w:val="restart"/>
          </w:tcPr>
          <w:p w:rsidR="002575F7" w:rsidRPr="00C4757C" w:rsidRDefault="002575F7" w:rsidP="002211EA">
            <w:pPr>
              <w:pStyle w:val="a3"/>
              <w:contextualSpacing/>
              <w:jc w:val="center"/>
              <w:rPr>
                <w:color w:val="000000"/>
              </w:rPr>
            </w:pPr>
            <w:r w:rsidRPr="00C4757C">
              <w:rPr>
                <w:color w:val="000000"/>
              </w:rPr>
              <w:t>Если в текущем году по Организации не был установлен целевой показатель LTIFR</w:t>
            </w:r>
          </w:p>
        </w:tc>
        <w:tc>
          <w:tcPr>
            <w:tcW w:w="6403" w:type="dxa"/>
            <w:gridSpan w:val="2"/>
          </w:tcPr>
          <w:p w:rsidR="002575F7" w:rsidRDefault="002575F7" w:rsidP="002211EA">
            <w:pPr>
              <w:pStyle w:val="a3"/>
              <w:contextualSpacing/>
              <w:jc w:val="center"/>
              <w:rPr>
                <w:color w:val="000000"/>
              </w:rPr>
            </w:pPr>
            <w:r w:rsidRPr="00C4757C">
              <w:rPr>
                <w:color w:val="000000"/>
              </w:rPr>
              <w:t>Если в текущем году по Организации был установлен целевой показатель LTIFR (LTIFR_план_1)</w:t>
            </w:r>
          </w:p>
        </w:tc>
      </w:tr>
      <w:tr w:rsidR="002575F7" w:rsidTr="0087013A">
        <w:tc>
          <w:tcPr>
            <w:tcW w:w="2942" w:type="dxa"/>
            <w:vMerge/>
          </w:tcPr>
          <w:p w:rsidR="002575F7" w:rsidRDefault="002575F7" w:rsidP="002211EA">
            <w:pPr>
              <w:pStyle w:val="a3"/>
              <w:contextualSpacing/>
              <w:jc w:val="center"/>
              <w:rPr>
                <w:color w:val="000000"/>
              </w:rPr>
            </w:pPr>
          </w:p>
        </w:tc>
        <w:tc>
          <w:tcPr>
            <w:tcW w:w="3461" w:type="dxa"/>
          </w:tcPr>
          <w:p w:rsidR="002575F7" w:rsidRDefault="002575F7" w:rsidP="002211EA">
            <w:pPr>
              <w:pStyle w:val="a3"/>
              <w:contextualSpacing/>
              <w:jc w:val="center"/>
              <w:rPr>
                <w:color w:val="000000"/>
              </w:rPr>
            </w:pPr>
            <w:r w:rsidRPr="00C4757C">
              <w:rPr>
                <w:color w:val="000000"/>
              </w:rPr>
              <w:t>Если по итогам текущего года ожидается выполнение целевого показателя LTIFR (</w:t>
            </w:r>
            <w:proofErr w:type="spellStart"/>
            <w:r w:rsidRPr="00C4757C">
              <w:rPr>
                <w:color w:val="000000"/>
              </w:rPr>
              <w:t>LTIFR_прогноз</w:t>
            </w:r>
            <w:proofErr w:type="spellEnd"/>
            <w:r w:rsidRPr="00C4757C">
              <w:rPr>
                <w:color w:val="000000"/>
              </w:rPr>
              <w:t xml:space="preserve"> &lt;= LTIFR_план_1)</w:t>
            </w:r>
          </w:p>
        </w:tc>
        <w:tc>
          <w:tcPr>
            <w:tcW w:w="2942" w:type="dxa"/>
          </w:tcPr>
          <w:p w:rsidR="002575F7" w:rsidRPr="00C4757C" w:rsidRDefault="002575F7" w:rsidP="0087013A">
            <w:pPr>
              <w:pStyle w:val="a3"/>
              <w:contextualSpacing/>
              <w:rPr>
                <w:color w:val="000000"/>
              </w:rPr>
            </w:pPr>
            <w:r w:rsidRPr="00C4757C">
              <w:rPr>
                <w:color w:val="000000"/>
              </w:rPr>
              <w:t>Если по итогам текущего года ожидается невыполнение целевого показателя LTIFR (</w:t>
            </w:r>
            <w:proofErr w:type="spellStart"/>
            <w:r w:rsidRPr="00C4757C">
              <w:rPr>
                <w:color w:val="000000"/>
              </w:rPr>
              <w:t>LTIFR_</w:t>
            </w:r>
            <w:proofErr w:type="gramStart"/>
            <w:r w:rsidRPr="00C4757C">
              <w:rPr>
                <w:color w:val="000000"/>
              </w:rPr>
              <w:t>прогноз</w:t>
            </w:r>
            <w:proofErr w:type="spellEnd"/>
            <w:r w:rsidRPr="00C4757C">
              <w:rPr>
                <w:color w:val="000000"/>
              </w:rPr>
              <w:t xml:space="preserve"> &gt;</w:t>
            </w:r>
            <w:proofErr w:type="gramEnd"/>
            <w:r w:rsidRPr="00C4757C">
              <w:rPr>
                <w:color w:val="000000"/>
              </w:rPr>
              <w:t xml:space="preserve"> LTIFR_план_1)</w:t>
            </w:r>
          </w:p>
          <w:p w:rsidR="002575F7" w:rsidRDefault="002575F7" w:rsidP="002211EA">
            <w:pPr>
              <w:pStyle w:val="a3"/>
              <w:contextualSpacing/>
              <w:jc w:val="center"/>
              <w:rPr>
                <w:color w:val="000000"/>
              </w:rPr>
            </w:pPr>
          </w:p>
        </w:tc>
      </w:tr>
      <w:tr w:rsidR="002575F7" w:rsidTr="00100448">
        <w:tc>
          <w:tcPr>
            <w:tcW w:w="6403" w:type="dxa"/>
            <w:gridSpan w:val="2"/>
          </w:tcPr>
          <w:p w:rsidR="002575F7" w:rsidRPr="00C4757C" w:rsidRDefault="002575F7" w:rsidP="002575F7">
            <w:pPr>
              <w:pStyle w:val="a3"/>
              <w:contextualSpacing/>
              <w:rPr>
                <w:color w:val="000000"/>
              </w:rPr>
            </w:pPr>
            <w:r w:rsidRPr="00C4757C">
              <w:rPr>
                <w:color w:val="000000"/>
              </w:rPr>
              <w:t xml:space="preserve">LTIFR_план_2 = </w:t>
            </w:r>
            <w:proofErr w:type="spellStart"/>
            <w:r w:rsidRPr="00C4757C">
              <w:rPr>
                <w:color w:val="000000"/>
              </w:rPr>
              <w:t>LTIFR_прогноз</w:t>
            </w:r>
            <w:proofErr w:type="spellEnd"/>
            <w:r w:rsidRPr="00C4757C">
              <w:rPr>
                <w:color w:val="000000"/>
              </w:rPr>
              <w:t xml:space="preserve">× 90% (4) </w:t>
            </w:r>
          </w:p>
          <w:p w:rsidR="002575F7" w:rsidRDefault="002575F7" w:rsidP="002211EA">
            <w:pPr>
              <w:pStyle w:val="a3"/>
              <w:contextualSpacing/>
              <w:jc w:val="center"/>
              <w:rPr>
                <w:color w:val="000000"/>
              </w:rPr>
            </w:pPr>
          </w:p>
        </w:tc>
        <w:tc>
          <w:tcPr>
            <w:tcW w:w="2942" w:type="dxa"/>
          </w:tcPr>
          <w:p w:rsidR="002575F7" w:rsidRDefault="002575F7" w:rsidP="002211EA">
            <w:pPr>
              <w:pStyle w:val="a3"/>
              <w:contextualSpacing/>
              <w:jc w:val="center"/>
              <w:rPr>
                <w:color w:val="000000"/>
              </w:rPr>
            </w:pPr>
            <w:r w:rsidRPr="00C4757C">
              <w:rPr>
                <w:color w:val="000000"/>
              </w:rPr>
              <w:t>LTIFR_план_2 = LTIFR_план_1 (5)</w:t>
            </w:r>
          </w:p>
        </w:tc>
      </w:tr>
    </w:tbl>
    <w:p w:rsidR="00C4757C" w:rsidRPr="00C4757C" w:rsidRDefault="00C4757C" w:rsidP="00CF0ED0">
      <w:pPr>
        <w:pStyle w:val="a3"/>
        <w:contextualSpacing/>
        <w:rPr>
          <w:color w:val="000000"/>
        </w:rPr>
      </w:pPr>
      <w:r w:rsidRPr="00C4757C">
        <w:rPr>
          <w:color w:val="000000"/>
        </w:rPr>
        <w:t>3.2.3.4. Для Организаций, которые укрупняются в Бизнесы и предоставляют отчетность в соответствии с Регламентом, осуществляется соответствующее укрупнение целевых показателей до уровня Бизнеса LTIFR_биз_2:</w:t>
      </w:r>
    </w:p>
    <w:p w:rsidR="00C4757C" w:rsidRPr="00C4757C" w:rsidRDefault="00C4757C" w:rsidP="00C4757C">
      <w:pPr>
        <w:pStyle w:val="a3"/>
        <w:contextualSpacing/>
        <w:rPr>
          <w:color w:val="000000"/>
        </w:rPr>
      </w:pPr>
      <w:r w:rsidRPr="00C4757C">
        <w:rPr>
          <w:color w:val="000000"/>
        </w:rPr>
        <w:t xml:space="preserve">LTIFR_биз_2 = </w:t>
      </w:r>
      <w:proofErr w:type="gramStart"/>
      <w:r w:rsidRPr="00C4757C">
        <w:rPr>
          <w:color w:val="000000"/>
        </w:rPr>
        <w:t>∑(</w:t>
      </w:r>
      <w:proofErr w:type="gramEnd"/>
      <w:r w:rsidRPr="00C4757C">
        <w:rPr>
          <w:color w:val="000000"/>
        </w:rPr>
        <w:t xml:space="preserve">LTIFR_план_2 × </w:t>
      </w:r>
      <w:proofErr w:type="spellStart"/>
      <w:r w:rsidRPr="00C4757C">
        <w:rPr>
          <w:color w:val="000000"/>
        </w:rPr>
        <w:t>ФЧЧ_прогноз</w:t>
      </w:r>
      <w:proofErr w:type="spellEnd"/>
      <w:r w:rsidRPr="00C4757C">
        <w:rPr>
          <w:color w:val="000000"/>
        </w:rPr>
        <w:t>)/ ∑(</w:t>
      </w:r>
      <w:proofErr w:type="spellStart"/>
      <w:r w:rsidRPr="00C4757C">
        <w:rPr>
          <w:color w:val="000000"/>
        </w:rPr>
        <w:t>ФЧЧ_прогноз</w:t>
      </w:r>
      <w:proofErr w:type="spellEnd"/>
      <w:r w:rsidRPr="00C4757C">
        <w:rPr>
          <w:color w:val="000000"/>
        </w:rPr>
        <w:t>) (6)</w:t>
      </w:r>
    </w:p>
    <w:p w:rsidR="00C4757C" w:rsidRPr="00C4757C" w:rsidRDefault="00C4757C" w:rsidP="00CF0ED0">
      <w:pPr>
        <w:pStyle w:val="a3"/>
        <w:contextualSpacing/>
        <w:rPr>
          <w:color w:val="000000"/>
        </w:rPr>
      </w:pPr>
      <w:r w:rsidRPr="00C4757C">
        <w:rPr>
          <w:color w:val="000000"/>
        </w:rPr>
        <w:t>3.2.3.5. В случае, если плановый показатель LTIFR Бизнеса (п. 3.2.3.4) превышает плановый показатель по Группе (п. 3.1.3) или иной лимит, установленный Менеджментом Группы (при наличии), ДОТ осуществляет корректировку плановых показателей LTIFR Организаций в объеме, необходимом для соблюдения установленных требований.</w:t>
      </w:r>
    </w:p>
    <w:p w:rsidR="00C4757C" w:rsidRPr="00C4757C" w:rsidRDefault="00C4757C" w:rsidP="00C4757C">
      <w:pPr>
        <w:pStyle w:val="a3"/>
        <w:contextualSpacing/>
        <w:rPr>
          <w:color w:val="000000"/>
        </w:rPr>
      </w:pPr>
      <w:r w:rsidRPr="00C4757C">
        <w:rPr>
          <w:color w:val="000000"/>
        </w:rPr>
        <w:t>3.2.4. После согласования генеральным директором АО «</w:t>
      </w:r>
      <w:proofErr w:type="spellStart"/>
      <w:r w:rsidRPr="00C4757C">
        <w:rPr>
          <w:color w:val="000000"/>
        </w:rPr>
        <w:t>ЕвроСибЭнерго</w:t>
      </w:r>
      <w:proofErr w:type="spellEnd"/>
      <w:r w:rsidRPr="00C4757C">
        <w:rPr>
          <w:color w:val="000000"/>
        </w:rPr>
        <w:t>» ДОТ направляет в Финансовый департамент АО «</w:t>
      </w:r>
      <w:proofErr w:type="spellStart"/>
      <w:r w:rsidRPr="00C4757C">
        <w:rPr>
          <w:color w:val="000000"/>
        </w:rPr>
        <w:t>ЕвроСибЭнерго</w:t>
      </w:r>
      <w:proofErr w:type="spellEnd"/>
      <w:r w:rsidRPr="00C4757C">
        <w:rPr>
          <w:color w:val="000000"/>
        </w:rPr>
        <w:t>» предложения по целевым показателям LTIFR в разрезе Бизнесов/Организаций для включения в КПЭ Бизнесов/Организаций.</w:t>
      </w:r>
    </w:p>
    <w:p w:rsidR="00C4757C" w:rsidRPr="00C4757C" w:rsidRDefault="00C4757C" w:rsidP="00C4757C">
      <w:pPr>
        <w:pStyle w:val="a3"/>
        <w:contextualSpacing/>
        <w:rPr>
          <w:color w:val="000000"/>
        </w:rPr>
      </w:pPr>
      <w:r w:rsidRPr="00C4757C">
        <w:rPr>
          <w:color w:val="000000"/>
        </w:rPr>
        <w:t>3.2.5. Финансовый департамент АО «</w:t>
      </w:r>
      <w:proofErr w:type="spellStart"/>
      <w:r w:rsidRPr="00C4757C">
        <w:rPr>
          <w:color w:val="000000"/>
        </w:rPr>
        <w:t>ЕвроСибЭнерго</w:t>
      </w:r>
      <w:proofErr w:type="spellEnd"/>
      <w:r w:rsidRPr="00C4757C">
        <w:rPr>
          <w:color w:val="000000"/>
        </w:rPr>
        <w:t>» в срок до 20 февраля отчетного года направляет в ДОТ консолидированный перечень утвержденных целевых показателей LTIFR на отчетный год по всем Бизнесам/Организациям, которые осуществляли планирование данного показателя.</w:t>
      </w:r>
    </w:p>
    <w:p w:rsidR="00C4757C" w:rsidRPr="00C4757C" w:rsidRDefault="00C4757C" w:rsidP="00DA3821">
      <w:pPr>
        <w:pStyle w:val="a3"/>
        <w:contextualSpacing/>
        <w:jc w:val="center"/>
        <w:rPr>
          <w:color w:val="000000"/>
        </w:rPr>
      </w:pPr>
      <w:r w:rsidRPr="00C4757C">
        <w:rPr>
          <w:color w:val="000000"/>
        </w:rPr>
        <w:t>4. Отчетность</w:t>
      </w:r>
    </w:p>
    <w:p w:rsidR="00C4757C" w:rsidRPr="00C4757C" w:rsidRDefault="00C4757C" w:rsidP="00C4757C">
      <w:pPr>
        <w:pStyle w:val="a3"/>
        <w:contextualSpacing/>
        <w:rPr>
          <w:color w:val="000000"/>
        </w:rPr>
      </w:pPr>
      <w:r w:rsidRPr="00C4757C">
        <w:rPr>
          <w:color w:val="000000"/>
        </w:rPr>
        <w:t>4.1. По Энергетическому сегменту Группы</w:t>
      </w:r>
    </w:p>
    <w:p w:rsidR="00C4757C" w:rsidRPr="00C4757C" w:rsidRDefault="00C4757C" w:rsidP="00C4757C">
      <w:pPr>
        <w:pStyle w:val="a3"/>
        <w:contextualSpacing/>
        <w:rPr>
          <w:color w:val="000000"/>
        </w:rPr>
      </w:pPr>
      <w:r w:rsidRPr="00C4757C">
        <w:rPr>
          <w:color w:val="000000"/>
        </w:rPr>
        <w:t xml:space="preserve">4.1.1. Департамент по правовым вопросам ООО «УСЦ </w:t>
      </w:r>
      <w:proofErr w:type="spellStart"/>
      <w:r w:rsidRPr="00C4757C">
        <w:rPr>
          <w:color w:val="000000"/>
        </w:rPr>
        <w:t>ЕвроСибЭнерго</w:t>
      </w:r>
      <w:proofErr w:type="spellEnd"/>
      <w:r w:rsidRPr="00C4757C">
        <w:rPr>
          <w:color w:val="000000"/>
        </w:rPr>
        <w:t>» предоставляет в ДОТ сведения об изменении перечня юридических лиц Бизнесов Группы, относительно представленного согласно п. 3.2.1 настоящей Методики, в течение 5 рабочих дней с момента изменения.</w:t>
      </w:r>
    </w:p>
    <w:p w:rsidR="00C4757C" w:rsidRPr="00C4757C" w:rsidRDefault="00C4757C" w:rsidP="00C4757C">
      <w:pPr>
        <w:pStyle w:val="a3"/>
        <w:contextualSpacing/>
        <w:rPr>
          <w:color w:val="000000"/>
        </w:rPr>
      </w:pPr>
      <w:r w:rsidRPr="00C4757C">
        <w:rPr>
          <w:color w:val="000000"/>
        </w:rPr>
        <w:t>4.1.2. 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w:t>
      </w:r>
      <w:proofErr w:type="spellStart"/>
      <w:r w:rsidRPr="00C4757C">
        <w:rPr>
          <w:color w:val="000000"/>
        </w:rPr>
        <w:t>ЕвроСибЭнерго</w:t>
      </w:r>
      <w:proofErr w:type="spellEnd"/>
      <w:r w:rsidRPr="00C4757C">
        <w:rPr>
          <w:color w:val="000000"/>
        </w:rPr>
        <w:t>» по корректировке бизнес-процесса (при необходимости).</w:t>
      </w:r>
    </w:p>
    <w:p w:rsidR="00C4757C" w:rsidRPr="00C4757C" w:rsidRDefault="00C4757C" w:rsidP="00C4757C">
      <w:pPr>
        <w:pStyle w:val="a3"/>
        <w:contextualSpacing/>
        <w:rPr>
          <w:color w:val="000000"/>
        </w:rPr>
      </w:pPr>
      <w:r w:rsidRPr="00C4757C">
        <w:rPr>
          <w:color w:val="000000"/>
        </w:rPr>
        <w:t>4.1.3. ДОТ выполняет расчет фактического показателя LTIFR по Группе ежеквартально в срок до 25 числа месяца, следующего за отчетным кварталом, на основании ежемесячной отчетности Бизнесов/Организаций.</w:t>
      </w:r>
    </w:p>
    <w:p w:rsidR="00C4757C" w:rsidRPr="00C4757C" w:rsidRDefault="00C4757C" w:rsidP="00C4757C">
      <w:pPr>
        <w:pStyle w:val="a3"/>
        <w:contextualSpacing/>
        <w:rPr>
          <w:color w:val="000000"/>
        </w:rPr>
      </w:pPr>
      <w:r w:rsidRPr="00C4757C">
        <w:rPr>
          <w:color w:val="000000"/>
        </w:rPr>
        <w:t>4.1.4. ДОТ выполняет расчет фактического показателя LTIFR Группы в срок до 5 февраля года, следующего за отчетным.</w:t>
      </w:r>
    </w:p>
    <w:p w:rsidR="00C4757C" w:rsidRPr="00C4757C" w:rsidRDefault="00C4757C" w:rsidP="00C4757C">
      <w:pPr>
        <w:pStyle w:val="a3"/>
        <w:contextualSpacing/>
        <w:rPr>
          <w:color w:val="000000"/>
        </w:rPr>
      </w:pPr>
      <w:r w:rsidRPr="00C4757C">
        <w:rPr>
          <w:color w:val="000000"/>
        </w:rPr>
        <w:t>4.2. По Бизнесам/Организациям</w:t>
      </w:r>
    </w:p>
    <w:p w:rsidR="00C4757C" w:rsidRDefault="00C4757C" w:rsidP="00C4757C">
      <w:pPr>
        <w:pStyle w:val="a3"/>
        <w:contextualSpacing/>
        <w:rPr>
          <w:color w:val="000000"/>
        </w:rPr>
      </w:pPr>
      <w:r w:rsidRPr="00C4757C">
        <w:rPr>
          <w:color w:val="000000"/>
        </w:rPr>
        <w:t>4.2.1. Ответственные работники осуществляют подготовку и предоставление в ДОТ отчетности до 23 числа месяца, следующего за отчетным периодом:</w:t>
      </w:r>
    </w:p>
    <w:tbl>
      <w:tblPr>
        <w:tblStyle w:val="a4"/>
        <w:tblW w:w="0" w:type="auto"/>
        <w:tblLook w:val="04A0" w:firstRow="1" w:lastRow="0" w:firstColumn="1" w:lastColumn="0" w:noHBand="0" w:noVBand="1"/>
      </w:tblPr>
      <w:tblGrid>
        <w:gridCol w:w="846"/>
        <w:gridCol w:w="1843"/>
        <w:gridCol w:w="3402"/>
        <w:gridCol w:w="3254"/>
      </w:tblGrid>
      <w:tr w:rsidR="00DC797B" w:rsidTr="00DC797B">
        <w:tc>
          <w:tcPr>
            <w:tcW w:w="846" w:type="dxa"/>
          </w:tcPr>
          <w:p w:rsidR="00DC797B" w:rsidRDefault="00DC797B" w:rsidP="00C4757C">
            <w:pPr>
              <w:pStyle w:val="a3"/>
              <w:contextualSpacing/>
              <w:rPr>
                <w:color w:val="000000"/>
              </w:rPr>
            </w:pPr>
            <w:r w:rsidRPr="00C4757C">
              <w:rPr>
                <w:color w:val="000000"/>
              </w:rPr>
              <w:lastRenderedPageBreak/>
              <w:t>№ п/п</w:t>
            </w:r>
          </w:p>
        </w:tc>
        <w:tc>
          <w:tcPr>
            <w:tcW w:w="1843" w:type="dxa"/>
          </w:tcPr>
          <w:p w:rsidR="00DC797B" w:rsidRDefault="00DC797B" w:rsidP="00C4757C">
            <w:pPr>
              <w:pStyle w:val="a3"/>
              <w:contextualSpacing/>
              <w:rPr>
                <w:color w:val="000000"/>
              </w:rPr>
            </w:pPr>
            <w:r w:rsidRPr="00C4757C">
              <w:rPr>
                <w:color w:val="000000"/>
              </w:rPr>
              <w:t>Наименование показателя</w:t>
            </w:r>
          </w:p>
        </w:tc>
        <w:tc>
          <w:tcPr>
            <w:tcW w:w="3402" w:type="dxa"/>
          </w:tcPr>
          <w:p w:rsidR="00DC797B" w:rsidRDefault="00DC797B" w:rsidP="00C4757C">
            <w:pPr>
              <w:pStyle w:val="a3"/>
              <w:contextualSpacing/>
              <w:rPr>
                <w:color w:val="000000"/>
              </w:rPr>
            </w:pPr>
            <w:r w:rsidRPr="00C4757C">
              <w:rPr>
                <w:color w:val="000000"/>
              </w:rPr>
              <w:t>Бизнес/Организация входит в структуру сбора отчетности по охране труда в соответствии с Регламентом</w:t>
            </w:r>
          </w:p>
          <w:p w:rsidR="00DC797B" w:rsidRDefault="00DC797B" w:rsidP="00C4757C">
            <w:pPr>
              <w:pStyle w:val="a3"/>
              <w:contextualSpacing/>
              <w:rPr>
                <w:color w:val="000000"/>
              </w:rPr>
            </w:pPr>
          </w:p>
        </w:tc>
        <w:tc>
          <w:tcPr>
            <w:tcW w:w="3254" w:type="dxa"/>
          </w:tcPr>
          <w:p w:rsidR="00DC797B" w:rsidRPr="00C4757C" w:rsidRDefault="00DC797B" w:rsidP="00DC797B">
            <w:pPr>
              <w:pStyle w:val="a3"/>
              <w:contextualSpacing/>
              <w:rPr>
                <w:color w:val="000000"/>
              </w:rPr>
            </w:pPr>
            <w:r w:rsidRPr="00C4757C">
              <w:rPr>
                <w:color w:val="000000"/>
              </w:rPr>
              <w:t>Бизнес/Организация не входит в структуру сбора отчетности по охране труда в соответствии с Регламентом</w:t>
            </w:r>
          </w:p>
          <w:p w:rsidR="00DC797B" w:rsidRDefault="00DC797B" w:rsidP="00C4757C">
            <w:pPr>
              <w:pStyle w:val="a3"/>
              <w:contextualSpacing/>
              <w:rPr>
                <w:color w:val="000000"/>
              </w:rPr>
            </w:pPr>
          </w:p>
        </w:tc>
      </w:tr>
      <w:tr w:rsidR="00DC797B" w:rsidTr="00DC797B">
        <w:tc>
          <w:tcPr>
            <w:tcW w:w="846" w:type="dxa"/>
          </w:tcPr>
          <w:p w:rsidR="00DC797B" w:rsidRDefault="005B7896" w:rsidP="00C4757C">
            <w:pPr>
              <w:pStyle w:val="a3"/>
              <w:contextualSpacing/>
              <w:rPr>
                <w:color w:val="000000"/>
              </w:rPr>
            </w:pPr>
            <w:r w:rsidRPr="00C4757C">
              <w:rPr>
                <w:color w:val="000000"/>
              </w:rPr>
              <w:t>1.</w:t>
            </w:r>
          </w:p>
        </w:tc>
        <w:tc>
          <w:tcPr>
            <w:tcW w:w="1843" w:type="dxa"/>
          </w:tcPr>
          <w:p w:rsidR="00DC797B" w:rsidRDefault="005B7896" w:rsidP="00C4757C">
            <w:pPr>
              <w:pStyle w:val="a3"/>
              <w:contextualSpacing/>
              <w:rPr>
                <w:color w:val="000000"/>
              </w:rPr>
            </w:pPr>
            <w:r w:rsidRPr="00C4757C">
              <w:rPr>
                <w:color w:val="000000"/>
              </w:rPr>
              <w:t>Форма и объем предоставлени</w:t>
            </w:r>
            <w:r>
              <w:rPr>
                <w:color w:val="000000"/>
              </w:rPr>
              <w:t>я</w:t>
            </w:r>
          </w:p>
        </w:tc>
        <w:tc>
          <w:tcPr>
            <w:tcW w:w="3402" w:type="dxa"/>
          </w:tcPr>
          <w:p w:rsidR="00DC797B" w:rsidRDefault="005B7896" w:rsidP="00C4757C">
            <w:pPr>
              <w:pStyle w:val="a3"/>
              <w:contextualSpacing/>
              <w:rPr>
                <w:color w:val="000000"/>
              </w:rPr>
            </w:pPr>
            <w:r w:rsidRPr="00C4757C">
              <w:rPr>
                <w:color w:val="000000"/>
              </w:rPr>
              <w:t>В соответствии с Регламентом</w:t>
            </w:r>
          </w:p>
        </w:tc>
        <w:tc>
          <w:tcPr>
            <w:tcW w:w="3254" w:type="dxa"/>
          </w:tcPr>
          <w:p w:rsidR="00DC797B" w:rsidRDefault="005B7896" w:rsidP="00C4757C">
            <w:pPr>
              <w:pStyle w:val="a3"/>
              <w:contextualSpacing/>
              <w:rPr>
                <w:color w:val="000000"/>
              </w:rPr>
            </w:pPr>
            <w:r w:rsidRPr="00C4757C">
              <w:rPr>
                <w:color w:val="000000"/>
              </w:rPr>
              <w:t>В соответствии с табл. 1</w:t>
            </w:r>
          </w:p>
        </w:tc>
      </w:tr>
      <w:tr w:rsidR="005B7896" w:rsidTr="00FA48D1">
        <w:tc>
          <w:tcPr>
            <w:tcW w:w="846" w:type="dxa"/>
          </w:tcPr>
          <w:p w:rsidR="005B7896" w:rsidRDefault="005B7896" w:rsidP="00C4757C">
            <w:pPr>
              <w:pStyle w:val="a3"/>
              <w:contextualSpacing/>
              <w:rPr>
                <w:color w:val="000000"/>
              </w:rPr>
            </w:pPr>
            <w:r w:rsidRPr="00C4757C">
              <w:rPr>
                <w:color w:val="000000"/>
              </w:rPr>
              <w:t>2.</w:t>
            </w:r>
          </w:p>
        </w:tc>
        <w:tc>
          <w:tcPr>
            <w:tcW w:w="1843" w:type="dxa"/>
          </w:tcPr>
          <w:p w:rsidR="005B7896" w:rsidRDefault="005B7896" w:rsidP="00C4757C">
            <w:pPr>
              <w:pStyle w:val="a3"/>
              <w:contextualSpacing/>
              <w:rPr>
                <w:color w:val="000000"/>
              </w:rPr>
            </w:pPr>
            <w:r w:rsidRPr="00C4757C">
              <w:rPr>
                <w:color w:val="000000"/>
              </w:rPr>
              <w:t>Уровень детализации</w:t>
            </w:r>
          </w:p>
        </w:tc>
        <w:tc>
          <w:tcPr>
            <w:tcW w:w="6656" w:type="dxa"/>
            <w:gridSpan w:val="2"/>
          </w:tcPr>
          <w:p w:rsidR="005B7896" w:rsidRPr="00C4757C" w:rsidRDefault="005B7896" w:rsidP="005B7896">
            <w:pPr>
              <w:pStyle w:val="a3"/>
              <w:contextualSpacing/>
              <w:jc w:val="center"/>
              <w:rPr>
                <w:color w:val="000000"/>
              </w:rPr>
            </w:pPr>
            <w:r w:rsidRPr="00C4757C">
              <w:rPr>
                <w:color w:val="000000"/>
              </w:rPr>
              <w:t>Организация</w:t>
            </w:r>
          </w:p>
          <w:p w:rsidR="005B7896" w:rsidRDefault="005B7896" w:rsidP="005B7896">
            <w:pPr>
              <w:pStyle w:val="a3"/>
              <w:contextualSpacing/>
              <w:jc w:val="center"/>
              <w:rPr>
                <w:color w:val="000000"/>
              </w:rPr>
            </w:pPr>
          </w:p>
        </w:tc>
      </w:tr>
      <w:tr w:rsidR="00DC797B" w:rsidTr="00DC797B">
        <w:tc>
          <w:tcPr>
            <w:tcW w:w="846" w:type="dxa"/>
          </w:tcPr>
          <w:p w:rsidR="00DC797B" w:rsidRDefault="00211393" w:rsidP="00C4757C">
            <w:pPr>
              <w:pStyle w:val="a3"/>
              <w:contextualSpacing/>
              <w:rPr>
                <w:color w:val="000000"/>
              </w:rPr>
            </w:pPr>
            <w:r w:rsidRPr="00C4757C">
              <w:rPr>
                <w:color w:val="000000"/>
              </w:rPr>
              <w:t>3.</w:t>
            </w:r>
          </w:p>
        </w:tc>
        <w:tc>
          <w:tcPr>
            <w:tcW w:w="1843" w:type="dxa"/>
          </w:tcPr>
          <w:p w:rsidR="00DC797B" w:rsidRDefault="00211393" w:rsidP="00C4757C">
            <w:pPr>
              <w:pStyle w:val="a3"/>
              <w:contextualSpacing/>
              <w:rPr>
                <w:color w:val="000000"/>
              </w:rPr>
            </w:pPr>
            <w:r w:rsidRPr="00C4757C">
              <w:rPr>
                <w:color w:val="000000"/>
              </w:rPr>
              <w:t>Периодичность представления</w:t>
            </w:r>
          </w:p>
        </w:tc>
        <w:tc>
          <w:tcPr>
            <w:tcW w:w="3402" w:type="dxa"/>
          </w:tcPr>
          <w:p w:rsidR="00DC797B" w:rsidRDefault="00211393" w:rsidP="00C4757C">
            <w:pPr>
              <w:pStyle w:val="a3"/>
              <w:contextualSpacing/>
              <w:rPr>
                <w:color w:val="000000"/>
              </w:rPr>
            </w:pPr>
            <w:r w:rsidRPr="00C4757C">
              <w:rPr>
                <w:color w:val="000000"/>
              </w:rPr>
              <w:t>Ежемесячно</w:t>
            </w:r>
          </w:p>
        </w:tc>
        <w:tc>
          <w:tcPr>
            <w:tcW w:w="3254" w:type="dxa"/>
          </w:tcPr>
          <w:p w:rsidR="00211393" w:rsidRPr="00C4757C" w:rsidRDefault="00211393" w:rsidP="00211393">
            <w:pPr>
              <w:pStyle w:val="a3"/>
              <w:contextualSpacing/>
              <w:rPr>
                <w:color w:val="000000"/>
              </w:rPr>
            </w:pPr>
            <w:r w:rsidRPr="00C4757C">
              <w:rPr>
                <w:color w:val="000000"/>
              </w:rPr>
              <w:t>Ежеквартально</w:t>
            </w:r>
          </w:p>
          <w:p w:rsidR="00DC797B" w:rsidRDefault="00DC797B" w:rsidP="00C4757C">
            <w:pPr>
              <w:pStyle w:val="a3"/>
              <w:contextualSpacing/>
              <w:rPr>
                <w:color w:val="000000"/>
              </w:rPr>
            </w:pPr>
          </w:p>
        </w:tc>
      </w:tr>
      <w:tr w:rsidR="00DC797B" w:rsidTr="00DC797B">
        <w:tc>
          <w:tcPr>
            <w:tcW w:w="846" w:type="dxa"/>
          </w:tcPr>
          <w:p w:rsidR="00DC797B" w:rsidRDefault="00F159CC" w:rsidP="00C4757C">
            <w:pPr>
              <w:pStyle w:val="a3"/>
              <w:contextualSpacing/>
              <w:rPr>
                <w:color w:val="000000"/>
              </w:rPr>
            </w:pPr>
            <w:r w:rsidRPr="00C4757C">
              <w:rPr>
                <w:color w:val="000000"/>
              </w:rPr>
              <w:t>4.</w:t>
            </w:r>
          </w:p>
        </w:tc>
        <w:tc>
          <w:tcPr>
            <w:tcW w:w="1843" w:type="dxa"/>
          </w:tcPr>
          <w:p w:rsidR="00DC797B" w:rsidRDefault="00F159CC" w:rsidP="00C4757C">
            <w:pPr>
              <w:pStyle w:val="a3"/>
              <w:contextualSpacing/>
              <w:rPr>
                <w:color w:val="000000"/>
              </w:rPr>
            </w:pPr>
            <w:r w:rsidRPr="00C4757C">
              <w:rPr>
                <w:color w:val="000000"/>
              </w:rPr>
              <w:t>Порядок представления</w:t>
            </w:r>
          </w:p>
        </w:tc>
        <w:tc>
          <w:tcPr>
            <w:tcW w:w="3402" w:type="dxa"/>
          </w:tcPr>
          <w:p w:rsidR="00DC797B" w:rsidRDefault="00F159CC" w:rsidP="00C4757C">
            <w:pPr>
              <w:pStyle w:val="a3"/>
              <w:contextualSpacing/>
              <w:rPr>
                <w:color w:val="000000"/>
              </w:rPr>
            </w:pPr>
            <w:r w:rsidRPr="00C4757C">
              <w:rPr>
                <w:color w:val="000000"/>
              </w:rPr>
              <w:t>В действующем порядке сбора в соответствии с Регламентом</w:t>
            </w:r>
          </w:p>
        </w:tc>
        <w:tc>
          <w:tcPr>
            <w:tcW w:w="3254" w:type="dxa"/>
          </w:tcPr>
          <w:p w:rsidR="00F159CC" w:rsidRPr="00C4757C" w:rsidRDefault="00F159CC" w:rsidP="00F159CC">
            <w:pPr>
              <w:pStyle w:val="a3"/>
              <w:contextualSpacing/>
              <w:rPr>
                <w:color w:val="000000"/>
              </w:rPr>
            </w:pPr>
            <w:r w:rsidRPr="00C4757C">
              <w:rPr>
                <w:color w:val="000000"/>
              </w:rPr>
              <w:t>На электронную почту менеджера аналитического отдела ДОТ или в ином порядке, установленном ДОТ</w:t>
            </w:r>
          </w:p>
          <w:p w:rsidR="00DC797B" w:rsidRDefault="00DC797B" w:rsidP="00C4757C">
            <w:pPr>
              <w:pStyle w:val="a3"/>
              <w:contextualSpacing/>
              <w:rPr>
                <w:color w:val="000000"/>
              </w:rPr>
            </w:pPr>
          </w:p>
        </w:tc>
      </w:tr>
    </w:tbl>
    <w:p w:rsidR="00C4757C" w:rsidRDefault="00C4757C" w:rsidP="00C4757C">
      <w:pPr>
        <w:pStyle w:val="a3"/>
        <w:contextualSpacing/>
        <w:rPr>
          <w:color w:val="000000"/>
        </w:rPr>
      </w:pPr>
      <w:r w:rsidRPr="00C4757C">
        <w:rPr>
          <w:color w:val="000000"/>
        </w:rPr>
        <w:t>Таблица 1 – Форма предоставления отчетности Бизнесами/Организациями, которые не входят в структуру сбора отчетности по охране труда в соответствии с Регламентом</w:t>
      </w:r>
    </w:p>
    <w:tbl>
      <w:tblPr>
        <w:tblStyle w:val="a4"/>
        <w:tblW w:w="0" w:type="auto"/>
        <w:tblLook w:val="04A0" w:firstRow="1" w:lastRow="0" w:firstColumn="1" w:lastColumn="0" w:noHBand="0" w:noVBand="1"/>
      </w:tblPr>
      <w:tblGrid>
        <w:gridCol w:w="1715"/>
        <w:gridCol w:w="1271"/>
        <w:gridCol w:w="1271"/>
        <w:gridCol w:w="1272"/>
        <w:gridCol w:w="1272"/>
        <w:gridCol w:w="1272"/>
        <w:gridCol w:w="1272"/>
      </w:tblGrid>
      <w:tr w:rsidR="00912240" w:rsidTr="00322D3B">
        <w:tc>
          <w:tcPr>
            <w:tcW w:w="1715" w:type="dxa"/>
            <w:vMerge w:val="restart"/>
          </w:tcPr>
          <w:p w:rsidR="00912240" w:rsidRDefault="00912240" w:rsidP="00C4757C">
            <w:pPr>
              <w:pStyle w:val="a3"/>
              <w:contextualSpacing/>
              <w:rPr>
                <w:color w:val="000000"/>
              </w:rPr>
            </w:pPr>
            <w:r w:rsidRPr="00C4757C">
              <w:rPr>
                <w:color w:val="000000"/>
              </w:rPr>
              <w:t>Наименование юр. лица</w:t>
            </w:r>
          </w:p>
        </w:tc>
        <w:tc>
          <w:tcPr>
            <w:tcW w:w="3814" w:type="dxa"/>
            <w:gridSpan w:val="3"/>
          </w:tcPr>
          <w:p w:rsidR="00912240" w:rsidRDefault="00912240" w:rsidP="00E9302E">
            <w:pPr>
              <w:pStyle w:val="a3"/>
              <w:contextualSpacing/>
              <w:jc w:val="center"/>
              <w:rPr>
                <w:color w:val="000000"/>
              </w:rPr>
            </w:pPr>
            <w:r w:rsidRPr="00C4757C">
              <w:rPr>
                <w:color w:val="000000"/>
              </w:rPr>
              <w:t>Сотрудник</w:t>
            </w:r>
          </w:p>
        </w:tc>
        <w:tc>
          <w:tcPr>
            <w:tcW w:w="3816" w:type="dxa"/>
            <w:gridSpan w:val="3"/>
          </w:tcPr>
          <w:p w:rsidR="00912240" w:rsidRDefault="00912240" w:rsidP="00E9302E">
            <w:pPr>
              <w:pStyle w:val="a3"/>
              <w:contextualSpacing/>
              <w:jc w:val="center"/>
              <w:rPr>
                <w:color w:val="000000"/>
              </w:rPr>
            </w:pPr>
            <w:r w:rsidRPr="00C4757C">
              <w:rPr>
                <w:color w:val="000000"/>
              </w:rPr>
              <w:t>Подрядчик</w:t>
            </w:r>
          </w:p>
        </w:tc>
      </w:tr>
      <w:tr w:rsidR="00912240" w:rsidTr="00E9302E">
        <w:tc>
          <w:tcPr>
            <w:tcW w:w="1715" w:type="dxa"/>
            <w:vMerge/>
          </w:tcPr>
          <w:p w:rsidR="00912240" w:rsidRDefault="00912240" w:rsidP="00C4757C">
            <w:pPr>
              <w:pStyle w:val="a3"/>
              <w:contextualSpacing/>
              <w:rPr>
                <w:color w:val="000000"/>
              </w:rPr>
            </w:pPr>
          </w:p>
        </w:tc>
        <w:tc>
          <w:tcPr>
            <w:tcW w:w="1271" w:type="dxa"/>
          </w:tcPr>
          <w:p w:rsidR="00912240" w:rsidRDefault="00912240" w:rsidP="00C4757C">
            <w:pPr>
              <w:pStyle w:val="a3"/>
              <w:contextualSpacing/>
              <w:rPr>
                <w:color w:val="000000"/>
              </w:rPr>
            </w:pPr>
            <w:r w:rsidRPr="00C4757C">
              <w:rPr>
                <w:color w:val="000000"/>
              </w:rPr>
              <w:t>ФЧЧ</w:t>
            </w:r>
          </w:p>
        </w:tc>
        <w:tc>
          <w:tcPr>
            <w:tcW w:w="1271" w:type="dxa"/>
          </w:tcPr>
          <w:p w:rsidR="00912240" w:rsidRDefault="00912240" w:rsidP="00C4757C">
            <w:pPr>
              <w:pStyle w:val="a3"/>
              <w:contextualSpacing/>
              <w:rPr>
                <w:color w:val="000000"/>
              </w:rPr>
            </w:pPr>
            <w:r w:rsidRPr="00C4757C">
              <w:rPr>
                <w:color w:val="000000"/>
              </w:rPr>
              <w:t>LTI</w:t>
            </w:r>
          </w:p>
        </w:tc>
        <w:tc>
          <w:tcPr>
            <w:tcW w:w="1272" w:type="dxa"/>
          </w:tcPr>
          <w:p w:rsidR="00912240" w:rsidRDefault="00912240" w:rsidP="00912240">
            <w:pPr>
              <w:pStyle w:val="a3"/>
              <w:contextualSpacing/>
              <w:rPr>
                <w:color w:val="000000"/>
              </w:rPr>
            </w:pPr>
            <w:r w:rsidRPr="00C4757C">
              <w:rPr>
                <w:color w:val="000000"/>
              </w:rPr>
              <w:t>F</w:t>
            </w:r>
          </w:p>
        </w:tc>
        <w:tc>
          <w:tcPr>
            <w:tcW w:w="1272" w:type="dxa"/>
          </w:tcPr>
          <w:p w:rsidR="00912240" w:rsidRDefault="00912240" w:rsidP="00C4757C">
            <w:pPr>
              <w:pStyle w:val="a3"/>
              <w:contextualSpacing/>
              <w:rPr>
                <w:color w:val="000000"/>
              </w:rPr>
            </w:pPr>
            <w:r w:rsidRPr="00C4757C">
              <w:rPr>
                <w:color w:val="000000"/>
              </w:rPr>
              <w:t>ФЧЧ</w:t>
            </w:r>
          </w:p>
        </w:tc>
        <w:tc>
          <w:tcPr>
            <w:tcW w:w="1272" w:type="dxa"/>
          </w:tcPr>
          <w:p w:rsidR="00912240" w:rsidRDefault="00912240" w:rsidP="00C4757C">
            <w:pPr>
              <w:pStyle w:val="a3"/>
              <w:contextualSpacing/>
              <w:rPr>
                <w:color w:val="000000"/>
              </w:rPr>
            </w:pPr>
            <w:r w:rsidRPr="00C4757C">
              <w:rPr>
                <w:color w:val="000000"/>
              </w:rPr>
              <w:t>LTI</w:t>
            </w:r>
          </w:p>
        </w:tc>
        <w:tc>
          <w:tcPr>
            <w:tcW w:w="1272" w:type="dxa"/>
          </w:tcPr>
          <w:p w:rsidR="00912240" w:rsidRPr="00C4757C" w:rsidRDefault="00912240" w:rsidP="00E9302E">
            <w:pPr>
              <w:pStyle w:val="a3"/>
              <w:contextualSpacing/>
              <w:rPr>
                <w:color w:val="000000"/>
              </w:rPr>
            </w:pPr>
            <w:r w:rsidRPr="00C4757C">
              <w:rPr>
                <w:color w:val="000000"/>
              </w:rPr>
              <w:t>F</w:t>
            </w:r>
          </w:p>
          <w:p w:rsidR="00912240" w:rsidRDefault="00912240" w:rsidP="00C4757C">
            <w:pPr>
              <w:pStyle w:val="a3"/>
              <w:contextualSpacing/>
              <w:rPr>
                <w:color w:val="000000"/>
              </w:rPr>
            </w:pPr>
          </w:p>
        </w:tc>
      </w:tr>
      <w:tr w:rsidR="0030744A" w:rsidTr="00E9302E">
        <w:tc>
          <w:tcPr>
            <w:tcW w:w="1715" w:type="dxa"/>
          </w:tcPr>
          <w:p w:rsidR="0030744A" w:rsidRDefault="00912240" w:rsidP="00C4757C">
            <w:pPr>
              <w:pStyle w:val="a3"/>
              <w:contextualSpacing/>
              <w:rPr>
                <w:color w:val="000000"/>
              </w:rPr>
            </w:pPr>
            <w:r w:rsidRPr="00C4757C">
              <w:rPr>
                <w:color w:val="000000"/>
              </w:rPr>
              <w:t>…</w:t>
            </w:r>
          </w:p>
        </w:tc>
        <w:tc>
          <w:tcPr>
            <w:tcW w:w="1271" w:type="dxa"/>
          </w:tcPr>
          <w:p w:rsidR="0030744A" w:rsidRDefault="00912240" w:rsidP="00C4757C">
            <w:pPr>
              <w:pStyle w:val="a3"/>
              <w:contextualSpacing/>
              <w:rPr>
                <w:color w:val="000000"/>
              </w:rPr>
            </w:pPr>
            <w:r w:rsidRPr="00C4757C">
              <w:rPr>
                <w:color w:val="000000"/>
              </w:rPr>
              <w:t>…</w:t>
            </w:r>
          </w:p>
        </w:tc>
        <w:tc>
          <w:tcPr>
            <w:tcW w:w="1271" w:type="dxa"/>
          </w:tcPr>
          <w:p w:rsidR="0030744A" w:rsidRDefault="00912240" w:rsidP="00C4757C">
            <w:pPr>
              <w:pStyle w:val="a3"/>
              <w:contextualSpacing/>
              <w:rPr>
                <w:color w:val="000000"/>
              </w:rPr>
            </w:pPr>
            <w:r w:rsidRPr="00C4757C">
              <w:rPr>
                <w:color w:val="000000"/>
              </w:rPr>
              <w:t>…</w:t>
            </w:r>
          </w:p>
        </w:tc>
        <w:tc>
          <w:tcPr>
            <w:tcW w:w="1272" w:type="dxa"/>
          </w:tcPr>
          <w:p w:rsidR="0030744A" w:rsidRDefault="00912240" w:rsidP="00C4757C">
            <w:pPr>
              <w:pStyle w:val="a3"/>
              <w:contextualSpacing/>
              <w:rPr>
                <w:color w:val="000000"/>
              </w:rPr>
            </w:pPr>
            <w:r w:rsidRPr="00C4757C">
              <w:rPr>
                <w:color w:val="000000"/>
              </w:rPr>
              <w:t>…</w:t>
            </w:r>
          </w:p>
        </w:tc>
        <w:tc>
          <w:tcPr>
            <w:tcW w:w="1272" w:type="dxa"/>
          </w:tcPr>
          <w:p w:rsidR="0030744A" w:rsidRDefault="00912240" w:rsidP="00C4757C">
            <w:pPr>
              <w:pStyle w:val="a3"/>
              <w:contextualSpacing/>
              <w:rPr>
                <w:color w:val="000000"/>
              </w:rPr>
            </w:pPr>
            <w:r w:rsidRPr="00C4757C">
              <w:rPr>
                <w:color w:val="000000"/>
              </w:rPr>
              <w:t>…</w:t>
            </w:r>
          </w:p>
        </w:tc>
        <w:tc>
          <w:tcPr>
            <w:tcW w:w="1272" w:type="dxa"/>
          </w:tcPr>
          <w:p w:rsidR="0030744A" w:rsidRDefault="00912240" w:rsidP="00C4757C">
            <w:pPr>
              <w:pStyle w:val="a3"/>
              <w:contextualSpacing/>
              <w:rPr>
                <w:color w:val="000000"/>
              </w:rPr>
            </w:pPr>
            <w:r w:rsidRPr="00C4757C">
              <w:rPr>
                <w:color w:val="000000"/>
              </w:rPr>
              <w:t>…</w:t>
            </w:r>
          </w:p>
        </w:tc>
        <w:tc>
          <w:tcPr>
            <w:tcW w:w="1272" w:type="dxa"/>
          </w:tcPr>
          <w:p w:rsidR="00912240" w:rsidRPr="00C4757C" w:rsidRDefault="00912240" w:rsidP="00912240">
            <w:pPr>
              <w:pStyle w:val="a3"/>
              <w:contextualSpacing/>
              <w:rPr>
                <w:color w:val="000000"/>
              </w:rPr>
            </w:pPr>
            <w:r w:rsidRPr="00C4757C">
              <w:rPr>
                <w:color w:val="000000"/>
              </w:rPr>
              <w:t>…</w:t>
            </w:r>
          </w:p>
          <w:p w:rsidR="0030744A" w:rsidRDefault="0030744A" w:rsidP="00C4757C">
            <w:pPr>
              <w:pStyle w:val="a3"/>
              <w:contextualSpacing/>
              <w:rPr>
                <w:color w:val="000000"/>
              </w:rPr>
            </w:pPr>
          </w:p>
        </w:tc>
      </w:tr>
    </w:tbl>
    <w:p w:rsidR="00F159CC" w:rsidRPr="00C4757C" w:rsidRDefault="00F159CC" w:rsidP="00C4757C">
      <w:pPr>
        <w:pStyle w:val="a3"/>
        <w:contextualSpacing/>
        <w:rPr>
          <w:color w:val="000000"/>
        </w:rPr>
      </w:pPr>
    </w:p>
    <w:p w:rsidR="00C4757C" w:rsidRPr="00C4757C" w:rsidRDefault="00C4757C" w:rsidP="00C4757C">
      <w:pPr>
        <w:pStyle w:val="a3"/>
        <w:contextualSpacing/>
        <w:rPr>
          <w:color w:val="000000"/>
        </w:rPr>
      </w:pPr>
      <w:r w:rsidRPr="00C4757C">
        <w:rPr>
          <w:color w:val="000000"/>
        </w:rPr>
        <w:t>4.2.2. 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w:t>
      </w:r>
    </w:p>
    <w:p w:rsidR="00C4757C" w:rsidRPr="00C4757C" w:rsidRDefault="00912240" w:rsidP="00C4757C">
      <w:pPr>
        <w:pStyle w:val="a3"/>
        <w:contextualSpacing/>
        <w:rPr>
          <w:color w:val="000000"/>
        </w:rPr>
      </w:pPr>
      <w:r>
        <w:rPr>
          <w:color w:val="000000"/>
        </w:rPr>
        <w:t xml:space="preserve">- </w:t>
      </w:r>
      <w:r w:rsidR="00C4757C" w:rsidRPr="00C4757C">
        <w:rPr>
          <w:color w:val="000000"/>
        </w:rPr>
        <w:t>ДОТ направляет уведомление руководителям Бизнесов/Организаций о необходимости предоставления информации за 3 рабочих дня до истечения срока, указанного в п. 4.2.1 (в случае непредставления);</w:t>
      </w:r>
    </w:p>
    <w:p w:rsidR="00C4757C" w:rsidRPr="00C4757C" w:rsidRDefault="00912240" w:rsidP="00C4757C">
      <w:pPr>
        <w:pStyle w:val="a3"/>
        <w:contextualSpacing/>
        <w:rPr>
          <w:color w:val="000000"/>
        </w:rPr>
      </w:pPr>
      <w:r>
        <w:rPr>
          <w:color w:val="000000"/>
        </w:rPr>
        <w:t xml:space="preserve">- </w:t>
      </w:r>
      <w:r w:rsidR="00C4757C" w:rsidRPr="00C4757C">
        <w:rPr>
          <w:color w:val="000000"/>
        </w:rPr>
        <w:t>ДОТ направляет повторное уведомление руководителям Бизнесов/Организаций, допустивших непредставление информации на следующий день после истечения срока, указанного в п. 4.2.1 с копией генеральному директору АО «</w:t>
      </w:r>
      <w:proofErr w:type="spellStart"/>
      <w:r w:rsidR="00C4757C" w:rsidRPr="00C4757C">
        <w:rPr>
          <w:color w:val="000000"/>
        </w:rPr>
        <w:t>ЕвроСибЭнерго</w:t>
      </w:r>
      <w:proofErr w:type="spellEnd"/>
      <w:r w:rsidR="00C4757C" w:rsidRPr="00C4757C">
        <w:rPr>
          <w:color w:val="000000"/>
        </w:rPr>
        <w:t>».</w:t>
      </w:r>
    </w:p>
    <w:tbl>
      <w:tblPr>
        <w:tblW w:w="9817" w:type="dxa"/>
        <w:tblLayout w:type="fixed"/>
        <w:tblLook w:val="04A0" w:firstRow="1" w:lastRow="0" w:firstColumn="1" w:lastColumn="0" w:noHBand="0" w:noVBand="1"/>
      </w:tblPr>
      <w:tblGrid>
        <w:gridCol w:w="5069"/>
        <w:gridCol w:w="4748"/>
      </w:tblGrid>
      <w:tr w:rsidR="00C4757C" w:rsidRPr="00A8630B" w:rsidTr="0056771E">
        <w:tc>
          <w:tcPr>
            <w:tcW w:w="5069" w:type="dxa"/>
          </w:tcPr>
          <w:p w:rsidR="00C4757C" w:rsidRDefault="00154EA4" w:rsidP="0056771E">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Генподрядчик</w:t>
            </w:r>
            <w:r w:rsidR="00C4757C" w:rsidRPr="00A8630B">
              <w:rPr>
                <w:rFonts w:ascii="Times New Roman" w:eastAsia="Times New Roman" w:hAnsi="Times New Roman" w:cs="Times New Roman"/>
                <w:b/>
                <w:bCs/>
                <w:sz w:val="24"/>
                <w:szCs w:val="24"/>
              </w:rPr>
              <w:t xml:space="preserve">:  </w:t>
            </w:r>
          </w:p>
          <w:p w:rsidR="00C4757C" w:rsidRPr="00A8630B" w:rsidRDefault="00C4757C" w:rsidP="0056771E">
            <w:pPr>
              <w:spacing w:after="0" w:line="240" w:lineRule="auto"/>
              <w:jc w:val="both"/>
              <w:rPr>
                <w:rFonts w:ascii="Times New Roman" w:eastAsia="Times New Roman" w:hAnsi="Times New Roman" w:cs="Times New Roman"/>
                <w:sz w:val="24"/>
                <w:szCs w:val="24"/>
              </w:rPr>
            </w:pPr>
            <w:r w:rsidRPr="00A8630B">
              <w:rPr>
                <w:rFonts w:ascii="Times New Roman" w:eastAsia="Times New Roman" w:hAnsi="Times New Roman" w:cs="Times New Roman"/>
                <w:b/>
                <w:bCs/>
                <w:sz w:val="24"/>
                <w:szCs w:val="24"/>
              </w:rPr>
              <w:t xml:space="preserve">                                                                </w:t>
            </w:r>
          </w:p>
        </w:tc>
        <w:tc>
          <w:tcPr>
            <w:tcW w:w="4748" w:type="dxa"/>
          </w:tcPr>
          <w:p w:rsidR="00C4757C" w:rsidRPr="00A8630B" w:rsidRDefault="00154EA4" w:rsidP="00154EA4">
            <w:pPr>
              <w:spacing w:after="0" w:line="240" w:lineRule="auto"/>
              <w:rPr>
                <w:rFonts w:ascii="Times New Roman" w:eastAsia="Times New Roman" w:hAnsi="Times New Roman" w:cs="Times New Roman"/>
                <w:b/>
              </w:rPr>
            </w:pPr>
            <w:r>
              <w:rPr>
                <w:rFonts w:ascii="Times New Roman" w:eastAsia="Times New Roman" w:hAnsi="Times New Roman" w:cs="Times New Roman"/>
                <w:b/>
              </w:rPr>
              <w:t>Субп</w:t>
            </w:r>
            <w:bookmarkStart w:id="0" w:name="_GoBack"/>
            <w:bookmarkEnd w:id="0"/>
            <w:r w:rsidR="00C4757C" w:rsidRPr="00A8630B">
              <w:rPr>
                <w:rFonts w:ascii="Times New Roman" w:eastAsia="Times New Roman" w:hAnsi="Times New Roman" w:cs="Times New Roman"/>
                <w:b/>
              </w:rPr>
              <w:t>одрядчик:</w:t>
            </w:r>
          </w:p>
        </w:tc>
      </w:tr>
      <w:tr w:rsidR="00154EA4" w:rsidRPr="00A8630B" w:rsidTr="0056771E">
        <w:tc>
          <w:tcPr>
            <w:tcW w:w="5069" w:type="dxa"/>
          </w:tcPr>
          <w:p w:rsidR="00154EA4" w:rsidRPr="00A8630B" w:rsidRDefault="00154EA4" w:rsidP="0056771E">
            <w:pPr>
              <w:spacing w:after="0" w:line="240" w:lineRule="auto"/>
              <w:jc w:val="both"/>
              <w:rPr>
                <w:rFonts w:ascii="Times New Roman" w:eastAsia="Times New Roman" w:hAnsi="Times New Roman" w:cs="Times New Roman"/>
                <w:b/>
                <w:bCs/>
                <w:sz w:val="24"/>
                <w:szCs w:val="24"/>
              </w:rPr>
            </w:pPr>
          </w:p>
        </w:tc>
        <w:tc>
          <w:tcPr>
            <w:tcW w:w="4748" w:type="dxa"/>
          </w:tcPr>
          <w:p w:rsidR="00154EA4" w:rsidRPr="00A8630B" w:rsidRDefault="00154EA4" w:rsidP="0056771E">
            <w:pPr>
              <w:spacing w:after="0" w:line="240" w:lineRule="auto"/>
              <w:rPr>
                <w:rFonts w:ascii="Times New Roman" w:eastAsia="Times New Roman" w:hAnsi="Times New Roman" w:cs="Times New Roman"/>
                <w:b/>
              </w:rPr>
            </w:pPr>
          </w:p>
        </w:tc>
      </w:tr>
      <w:tr w:rsidR="00C4757C" w:rsidRPr="00A8630B" w:rsidTr="0056771E">
        <w:tc>
          <w:tcPr>
            <w:tcW w:w="5069" w:type="dxa"/>
          </w:tcPr>
          <w:p w:rsidR="00C4757C" w:rsidRPr="00A8630B" w:rsidRDefault="00C4757C" w:rsidP="0056771E">
            <w:pPr>
              <w:spacing w:after="0" w:line="240" w:lineRule="auto"/>
              <w:jc w:val="both"/>
              <w:rPr>
                <w:rFonts w:ascii="Times New Roman" w:eastAsia="Times New Roman" w:hAnsi="Times New Roman" w:cs="Times New Roman"/>
                <w:sz w:val="24"/>
                <w:szCs w:val="24"/>
              </w:rPr>
            </w:pPr>
          </w:p>
        </w:tc>
        <w:tc>
          <w:tcPr>
            <w:tcW w:w="4748" w:type="dxa"/>
          </w:tcPr>
          <w:p w:rsidR="00C4757C" w:rsidRPr="00A8630B" w:rsidRDefault="00C4757C" w:rsidP="0056771E">
            <w:pPr>
              <w:spacing w:after="0" w:line="240" w:lineRule="auto"/>
              <w:rPr>
                <w:rFonts w:ascii="Times New Roman" w:eastAsia="Times New Roman" w:hAnsi="Times New Roman" w:cs="Times New Roman"/>
                <w:sz w:val="24"/>
                <w:szCs w:val="24"/>
                <w:highlight w:val="yellow"/>
              </w:rPr>
            </w:pPr>
          </w:p>
        </w:tc>
      </w:tr>
      <w:tr w:rsidR="00C4757C" w:rsidRPr="00A8630B" w:rsidTr="0056771E">
        <w:trPr>
          <w:trHeight w:val="302"/>
        </w:trPr>
        <w:tc>
          <w:tcPr>
            <w:tcW w:w="5069" w:type="dxa"/>
          </w:tcPr>
          <w:p w:rsidR="00C4757C" w:rsidRPr="004E56B6" w:rsidRDefault="00C4757C" w:rsidP="0056771E">
            <w:pPr>
              <w:spacing w:after="0" w:line="240" w:lineRule="auto"/>
              <w:jc w:val="both"/>
              <w:rPr>
                <w:rFonts w:ascii="Times New Roman" w:eastAsia="Times New Roman" w:hAnsi="Times New Roman" w:cs="Times New Roman"/>
                <w:b/>
                <w:sz w:val="24"/>
                <w:szCs w:val="24"/>
                <w:lang w:val="en-US"/>
              </w:rPr>
            </w:pPr>
          </w:p>
        </w:tc>
        <w:tc>
          <w:tcPr>
            <w:tcW w:w="4748" w:type="dxa"/>
          </w:tcPr>
          <w:p w:rsidR="00C4757C" w:rsidRPr="00A8630B" w:rsidRDefault="00C4757C" w:rsidP="0056771E">
            <w:pPr>
              <w:spacing w:after="0" w:line="240" w:lineRule="auto"/>
              <w:jc w:val="both"/>
              <w:rPr>
                <w:rFonts w:ascii="Times New Roman" w:eastAsia="Times New Roman" w:hAnsi="Times New Roman" w:cs="Times New Roman"/>
                <w:b/>
                <w:sz w:val="24"/>
                <w:szCs w:val="24"/>
              </w:rPr>
            </w:pPr>
          </w:p>
        </w:tc>
      </w:tr>
      <w:tr w:rsidR="00C4757C" w:rsidRPr="00A8630B" w:rsidTr="0056771E">
        <w:trPr>
          <w:trHeight w:val="497"/>
        </w:trPr>
        <w:tc>
          <w:tcPr>
            <w:tcW w:w="5069" w:type="dxa"/>
          </w:tcPr>
          <w:p w:rsidR="00C4757C" w:rsidRPr="00A8630B" w:rsidRDefault="00C4757C" w:rsidP="0056771E">
            <w:pPr>
              <w:spacing w:after="0" w:line="240" w:lineRule="auto"/>
              <w:jc w:val="both"/>
              <w:rPr>
                <w:rFonts w:ascii="Times New Roman" w:eastAsia="Times New Roman" w:hAnsi="Times New Roman" w:cs="Times New Roman"/>
                <w:sz w:val="24"/>
                <w:szCs w:val="24"/>
              </w:rPr>
            </w:pPr>
          </w:p>
        </w:tc>
        <w:tc>
          <w:tcPr>
            <w:tcW w:w="4748" w:type="dxa"/>
          </w:tcPr>
          <w:p w:rsidR="00C4757C" w:rsidRPr="00A8630B" w:rsidRDefault="00C4757C" w:rsidP="0056771E">
            <w:pPr>
              <w:spacing w:after="0" w:line="240" w:lineRule="auto"/>
              <w:jc w:val="both"/>
              <w:rPr>
                <w:rFonts w:ascii="Times New Roman" w:eastAsia="Times New Roman" w:hAnsi="Times New Roman" w:cs="Times New Roman"/>
                <w:sz w:val="24"/>
                <w:szCs w:val="24"/>
              </w:rPr>
            </w:pPr>
          </w:p>
        </w:tc>
      </w:tr>
    </w:tbl>
    <w:p w:rsidR="00CA75D9" w:rsidRDefault="00CA75D9"/>
    <w:sectPr w:rsidR="00CA75D9" w:rsidSect="00912240">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0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57C"/>
    <w:rsid w:val="00154EA4"/>
    <w:rsid w:val="00211393"/>
    <w:rsid w:val="002211EA"/>
    <w:rsid w:val="00256498"/>
    <w:rsid w:val="002575F7"/>
    <w:rsid w:val="002958E0"/>
    <w:rsid w:val="002D0F78"/>
    <w:rsid w:val="002F1C41"/>
    <w:rsid w:val="0030744A"/>
    <w:rsid w:val="003956B1"/>
    <w:rsid w:val="003E4E27"/>
    <w:rsid w:val="005B7896"/>
    <w:rsid w:val="007517A4"/>
    <w:rsid w:val="00751B22"/>
    <w:rsid w:val="007C6790"/>
    <w:rsid w:val="0087013A"/>
    <w:rsid w:val="00912240"/>
    <w:rsid w:val="00AD121A"/>
    <w:rsid w:val="00C4757C"/>
    <w:rsid w:val="00CA75D9"/>
    <w:rsid w:val="00CE305E"/>
    <w:rsid w:val="00CF0ED0"/>
    <w:rsid w:val="00DA3821"/>
    <w:rsid w:val="00DC797B"/>
    <w:rsid w:val="00E9302E"/>
    <w:rsid w:val="00F159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69D72"/>
  <w15:chartTrackingRefBased/>
  <w15:docId w15:val="{194F70A4-F2ED-4A14-A0DB-324BAFE19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4757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39"/>
    <w:rsid w:val="0075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1454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1694</Words>
  <Characters>9659</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Kornilova Elena</dc:creator>
  <cp:keywords/>
  <dc:description/>
  <cp:lastModifiedBy>Dombrovskiy Igor</cp:lastModifiedBy>
  <cp:revision>3</cp:revision>
  <dcterms:created xsi:type="dcterms:W3CDTF">2021-12-24T07:50:00Z</dcterms:created>
  <dcterms:modified xsi:type="dcterms:W3CDTF">2021-12-24T07:57:00Z</dcterms:modified>
</cp:coreProperties>
</file>